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55629060"/>
        <w:docPartObj>
          <w:docPartGallery w:val="Cover Pages"/>
          <w:docPartUnique/>
        </w:docPartObj>
      </w:sdtPr>
      <w:sdtEndPr>
        <w:rPr>
          <w:rFonts w:ascii="Arial" w:hAnsi="Arial" w:cs="Arial"/>
          <w:b/>
          <w:bCs/>
          <w:caps/>
          <w:color w:val="FFFFFF" w:themeColor="background1"/>
          <w:spacing w:val="5"/>
          <w:kern w:val="28"/>
          <w:sz w:val="72"/>
          <w:szCs w:val="72"/>
          <w:lang w:val="el-GR"/>
        </w:rPr>
      </w:sdtEndPr>
      <w:sdtContent>
        <w:p w:rsidR="006E0B7C" w:rsidRDefault="006E0B7C"/>
        <w:p w:rsidR="006E0B7C" w:rsidRDefault="006E0B7C">
          <w:r>
            <w:rPr>
              <w:noProof/>
              <w:lang w:val="el-GR" w:eastAsia="el-GR"/>
            </w:rPr>
            <mc:AlternateContent>
              <mc:Choice Requires="wps">
                <w:drawing>
                  <wp:anchor distT="0" distB="0" distL="114300" distR="114300" simplePos="0" relativeHeight="251663360" behindDoc="1" locked="0" layoutInCell="0" allowOverlap="1" wp14:anchorId="42BE6791" wp14:editId="1D97F481">
                    <wp:simplePos x="0" y="0"/>
                    <wp:positionH relativeFrom="page">
                      <wp:align>center</wp:align>
                    </wp:positionH>
                    <wp:positionV relativeFrom="page">
                      <wp:align>center</wp:align>
                    </wp:positionV>
                    <wp:extent cx="7772400" cy="10058400"/>
                    <wp:effectExtent l="0" t="0" r="0" b="0"/>
                    <wp:wrapNone/>
                    <wp:docPr id="4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6E0B7C" w:rsidRDefault="006E0B7C">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w14:anchorId="42BE6791" id="Rectangle 2" o:spid="_x0000_s1026" style="position:absolute;margin-left:0;margin-top:0;width:612pt;height:11in;z-index:-251653120;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" o:allowincell="f" stroked="f">
                    <v:textbox>
                      <w:txbxContent>
                        <w:p w:rsidR="006E0B7C" w:rsidRDefault="006E0B7C">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6E0B7C" w:rsidRDefault="006E0B7C"/>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510"/>
          </w:tblGrid>
          <w:tr w:rsidR="006E0B7C">
            <w:trPr>
              <w:trHeight w:val="3770"/>
              <w:jc w:val="center"/>
            </w:trPr>
            <w:tc>
              <w:tcPr>
                <w:tcW w:w="3000" w:type="pct"/>
                <w:shd w:val="clear" w:color="auto" w:fill="FFFFFF" w:themeFill="background1"/>
                <w:vAlign w:val="center"/>
              </w:tcPr>
              <w:sdt>
                <w:sdtPr>
                  <w:rPr>
                    <w:rFonts w:ascii="Times New Roman" w:eastAsiaTheme="majorEastAsia" w:hAnsi="Times New Roman" w:cs="Times New Roman"/>
                    <w:sz w:val="40"/>
                    <w:szCs w:val="40"/>
                  </w:rPr>
                  <w:alias w:val="Title"/>
                  <w:id w:val="13783212"/>
                  <w:placeholder>
                    <w:docPart w:val="2BDBF3468B624A1BBAFDC1D251C181D7"/>
                  </w:placeholder>
                  <w:dataBinding w:prefixMappings="xmlns:ns0='http://schemas.openxmlformats.org/package/2006/metadata/core-properties' xmlns:ns1='http://purl.org/dc/elements/1.1/'" w:xpath="/ns0:coreProperties[1]/ns1:title[1]" w:storeItemID="{6C3C8BC8-F283-45AE-878A-BAB7291924A1}"/>
                  <w:text/>
                </w:sdtPr>
                <w:sdtEndPr/>
                <w:sdtContent>
                  <w:p w:rsidR="006E0B7C" w:rsidRPr="00101571" w:rsidRDefault="00A770AE">
                    <w:pPr>
                      <w:pStyle w:val="a4"/>
                      <w:jc w:val="center"/>
                      <w:rPr>
                        <w:rFonts w:ascii="Times New Roman" w:eastAsiaTheme="majorEastAsia" w:hAnsi="Times New Roman" w:cs="Times New Roman"/>
                        <w:sz w:val="40"/>
                        <w:szCs w:val="40"/>
                        <w:lang w:val="el-GR"/>
                      </w:rPr>
                    </w:pPr>
                    <w:r w:rsidRPr="00101571">
                      <w:rPr>
                        <w:rFonts w:ascii="Times New Roman" w:eastAsiaTheme="majorEastAsia" w:hAnsi="Times New Roman" w:cs="Times New Roman"/>
                        <w:sz w:val="40"/>
                        <w:szCs w:val="40"/>
                        <w:lang w:val="el-GR"/>
                      </w:rPr>
                      <w:t>Εργασία</w:t>
                    </w:r>
                    <w:r w:rsidR="000B13E3" w:rsidRPr="00101571">
                      <w:rPr>
                        <w:rFonts w:ascii="Times New Roman" w:eastAsiaTheme="majorEastAsia" w:hAnsi="Times New Roman" w:cs="Times New Roman"/>
                        <w:sz w:val="40"/>
                        <w:szCs w:val="40"/>
                        <w:lang w:val="el-GR"/>
                      </w:rPr>
                      <w:t xml:space="preserve"> 1η</w:t>
                    </w:r>
                  </w:p>
                </w:sdtContent>
              </w:sdt>
              <w:p w:rsidR="006E0B7C" w:rsidRPr="00101571" w:rsidRDefault="006E0B7C">
                <w:pPr>
                  <w:pStyle w:val="a4"/>
                  <w:jc w:val="center"/>
                  <w:rPr>
                    <w:rFonts w:ascii="Times New Roman" w:hAnsi="Times New Roman" w:cs="Times New Roman"/>
                    <w:lang w:val="el-GR"/>
                  </w:rPr>
                </w:pPr>
              </w:p>
              <w:sdt>
                <w:sdtPr>
                  <w:rPr>
                    <w:rFonts w:ascii="Times New Roman" w:eastAsiaTheme="majorEastAsia" w:hAnsi="Times New Roman" w:cs="Times New Roman"/>
                    <w:sz w:val="32"/>
                    <w:szCs w:val="32"/>
                  </w:rPr>
                  <w:alias w:val="Subtitle"/>
                  <w:id w:val="13783219"/>
                  <w:dataBinding w:prefixMappings="xmlns:ns0='http://schemas.openxmlformats.org/package/2006/metadata/core-properties' xmlns:ns1='http://purl.org/dc/elements/1.1/'" w:xpath="/ns0:coreProperties[1]/ns1:subject[1]" w:storeItemID="{6C3C8BC8-F283-45AE-878A-BAB7291924A1}"/>
                  <w:text/>
                </w:sdtPr>
                <w:sdtEndPr/>
                <w:sdtContent>
                  <w:p w:rsidR="006E0B7C" w:rsidRPr="00101571" w:rsidRDefault="006E0B7C">
                    <w:pPr>
                      <w:pStyle w:val="a4"/>
                      <w:jc w:val="center"/>
                      <w:rPr>
                        <w:rFonts w:ascii="Times New Roman" w:eastAsiaTheme="majorEastAsia" w:hAnsi="Times New Roman" w:cs="Times New Roman"/>
                        <w:sz w:val="32"/>
                        <w:szCs w:val="32"/>
                        <w:lang w:val="el-GR"/>
                      </w:rPr>
                    </w:pPr>
                    <w:r w:rsidRPr="00101571">
                      <w:rPr>
                        <w:rFonts w:ascii="Times New Roman" w:eastAsiaTheme="majorEastAsia" w:hAnsi="Times New Roman" w:cs="Times New Roman"/>
                        <w:sz w:val="32"/>
                        <w:szCs w:val="32"/>
                        <w:lang w:val="el-GR"/>
                      </w:rPr>
                      <w:t>ΠΛΗΡΟΦΟΡΙΚΗ ΚΑΙ ΝΕΕΣ ΤΕΧΧΝΟΛΟΓΙΕΣ ΣΤΗΝ ΕΚΠΑΙΔΕΥΣΗ</w:t>
                    </w:r>
                  </w:p>
                </w:sdtContent>
              </w:sdt>
              <w:p w:rsidR="006E0B7C" w:rsidRPr="00101571" w:rsidRDefault="006E0B7C">
                <w:pPr>
                  <w:pStyle w:val="a4"/>
                  <w:jc w:val="center"/>
                  <w:rPr>
                    <w:rFonts w:ascii="Times New Roman" w:hAnsi="Times New Roman" w:cs="Times New Roman"/>
                    <w:lang w:val="el-GR"/>
                  </w:rPr>
                </w:pPr>
              </w:p>
              <w:sdt>
                <w:sdtPr>
                  <w:rPr>
                    <w:rFonts w:ascii="Times New Roman" w:hAnsi="Times New Roman" w:cs="Times New Roman"/>
                  </w:rPr>
                  <w:alias w:val="Date"/>
                  <w:id w:val="13783224"/>
                  <w:dataBinding w:prefixMappings="xmlns:ns0='http://schemas.microsoft.com/office/2006/coverPageProps'" w:xpath="/ns0:CoverPageProperties[1]/ns0:PublishDate[1]" w:storeItemID="{55AF091B-3C7A-41E3-B477-F2FDAA23CFDA}"/>
                  <w:date w:fullDate="2018-03-25T00:00:00Z">
                    <w:dateFormat w:val="M/d/yyyy"/>
                    <w:lid w:val="en-US"/>
                    <w:storeMappedDataAs w:val="dateTime"/>
                    <w:calendar w:val="gregorian"/>
                  </w:date>
                </w:sdtPr>
                <w:sdtEndPr/>
                <w:sdtContent>
                  <w:p w:rsidR="006E0B7C" w:rsidRPr="00101571" w:rsidRDefault="006E0B7C">
                    <w:pPr>
                      <w:pStyle w:val="a4"/>
                      <w:jc w:val="center"/>
                      <w:rPr>
                        <w:rFonts w:ascii="Times New Roman" w:hAnsi="Times New Roman" w:cs="Times New Roman"/>
                      </w:rPr>
                    </w:pPr>
                    <w:r w:rsidRPr="00101571">
                      <w:rPr>
                        <w:rFonts w:ascii="Times New Roman" w:hAnsi="Times New Roman" w:cs="Times New Roman"/>
                      </w:rPr>
                      <w:t>3/25/2018</w:t>
                    </w:r>
                  </w:p>
                </w:sdtContent>
              </w:sdt>
              <w:p w:rsidR="006E0B7C" w:rsidRPr="00101571" w:rsidRDefault="006E0B7C">
                <w:pPr>
                  <w:pStyle w:val="a4"/>
                  <w:jc w:val="center"/>
                  <w:rPr>
                    <w:rFonts w:ascii="Times New Roman" w:hAnsi="Times New Roman" w:cs="Times New Roman"/>
                  </w:rPr>
                </w:pPr>
              </w:p>
              <w:sdt>
                <w:sdtPr>
                  <w:rPr>
                    <w:rFonts w:ascii="Times New Roman" w:hAnsi="Times New Roman" w:cs="Times New Roman"/>
                  </w:rPr>
                  <w:alias w:val="Author"/>
                  <w:id w:val="13783229"/>
                  <w:dataBinding w:prefixMappings="xmlns:ns0='http://schemas.openxmlformats.org/package/2006/metadata/core-properties' xmlns:ns1='http://purl.org/dc/elements/1.1/'" w:xpath="/ns0:coreProperties[1]/ns1:creator[1]" w:storeItemID="{6C3C8BC8-F283-45AE-878A-BAB7291924A1}"/>
                  <w:text/>
                </w:sdtPr>
                <w:sdtEndPr/>
                <w:sdtContent>
                  <w:p w:rsidR="006E0B7C" w:rsidRPr="00101571" w:rsidRDefault="006E0B7C">
                    <w:pPr>
                      <w:pStyle w:val="a4"/>
                      <w:jc w:val="center"/>
                      <w:rPr>
                        <w:rFonts w:ascii="Times New Roman" w:hAnsi="Times New Roman" w:cs="Times New Roman"/>
                      </w:rPr>
                    </w:pPr>
                    <w:proofErr w:type="spellStart"/>
                    <w:r w:rsidRPr="00101571">
                      <w:rPr>
                        <w:rFonts w:ascii="Times New Roman" w:hAnsi="Times New Roman" w:cs="Times New Roman"/>
                      </w:rPr>
                      <w:t>Νικόλ</w:t>
                    </w:r>
                    <w:proofErr w:type="spellEnd"/>
                    <w:r w:rsidRPr="00101571">
                      <w:rPr>
                        <w:rFonts w:ascii="Times New Roman" w:hAnsi="Times New Roman" w:cs="Times New Roman"/>
                      </w:rPr>
                      <w:t>αος Μα</w:t>
                    </w:r>
                    <w:proofErr w:type="spellStart"/>
                    <w:r w:rsidRPr="00101571">
                      <w:rPr>
                        <w:rFonts w:ascii="Times New Roman" w:hAnsi="Times New Roman" w:cs="Times New Roman"/>
                      </w:rPr>
                      <w:t>ντζι</w:t>
                    </w:r>
                    <w:proofErr w:type="spellEnd"/>
                    <w:r w:rsidRPr="00101571">
                      <w:rPr>
                        <w:rFonts w:ascii="Times New Roman" w:hAnsi="Times New Roman" w:cs="Times New Roman"/>
                        <w:lang w:val="el-GR"/>
                      </w:rPr>
                      <w:t>άρης Α.Μ.:4596</w:t>
                    </w:r>
                  </w:p>
                </w:sdtContent>
              </w:sdt>
              <w:p w:rsidR="006E0B7C" w:rsidRDefault="006E0B7C">
                <w:pPr>
                  <w:pStyle w:val="a4"/>
                  <w:jc w:val="center"/>
                </w:pPr>
              </w:p>
            </w:tc>
          </w:tr>
        </w:tbl>
        <w:p w:rsidR="006E0B7C" w:rsidRDefault="006E0B7C"/>
        <w:p w:rsidR="006E0B7C" w:rsidRDefault="006E0B7C">
          <w:pPr>
            <w:rPr>
              <w:rFonts w:ascii="Arial" w:eastAsiaTheme="majorEastAsia" w:hAnsi="Arial" w:cs="Arial"/>
              <w:caps/>
              <w:color w:val="FFFFFF" w:themeColor="background1"/>
              <w:spacing w:val="5"/>
              <w:kern w:val="28"/>
              <w:sz w:val="72"/>
              <w:szCs w:val="72"/>
              <w:lang w:val="el-GR" w:eastAsia="ja-JP"/>
            </w:rPr>
          </w:pPr>
          <w:r w:rsidRPr="006E0B7C">
            <w:rPr>
              <w:rFonts w:ascii="Arial" w:hAnsi="Arial" w:cs="Arial"/>
              <w:b/>
              <w:bCs/>
              <w:caps/>
              <w:color w:val="FFFFFF" w:themeColor="background1"/>
              <w:spacing w:val="5"/>
              <w:kern w:val="28"/>
              <w:sz w:val="72"/>
              <w:szCs w:val="72"/>
            </w:rPr>
            <w:br w:type="page"/>
          </w:r>
        </w:p>
      </w:sdtContent>
    </w:sdt>
    <w:sdt>
      <w:sdtPr>
        <w:rPr>
          <w:rFonts w:asciiTheme="minorHAnsi" w:eastAsiaTheme="minorHAnsi" w:hAnsiTheme="minorHAnsi" w:cstheme="minorBidi"/>
          <w:b w:val="0"/>
          <w:bCs w:val="0"/>
          <w:color w:val="auto"/>
          <w:sz w:val="22"/>
          <w:szCs w:val="22"/>
          <w:lang w:eastAsia="en-US"/>
        </w:rPr>
        <w:id w:val="1806734682"/>
        <w:docPartObj>
          <w:docPartGallery w:val="Table of Contents"/>
          <w:docPartUnique/>
        </w:docPartObj>
      </w:sdtPr>
      <w:sdtEndPr>
        <w:rPr>
          <w:noProof/>
        </w:rPr>
      </w:sdtEndPr>
      <w:sdtContent>
        <w:p w:rsidR="00A2061B" w:rsidRPr="004C139C" w:rsidRDefault="00A2061B" w:rsidP="004C139C">
          <w:pPr>
            <w:pStyle w:val="ab"/>
            <w:numPr>
              <w:ilvl w:val="0"/>
              <w:numId w:val="0"/>
            </w:numPr>
            <w:spacing w:beforeLines="120" w:before="288" w:afterLines="120" w:after="288"/>
            <w:ind w:left="720" w:hanging="360"/>
          </w:pPr>
          <w:r w:rsidRPr="004C139C">
            <w:t>Table of Contents</w:t>
          </w:r>
        </w:p>
        <w:p w:rsidR="00986466" w:rsidRPr="00101571" w:rsidRDefault="00A2061B">
          <w:pPr>
            <w:pStyle w:val="10"/>
            <w:tabs>
              <w:tab w:val="left" w:pos="440"/>
              <w:tab w:val="right" w:leader="dot" w:pos="9394"/>
            </w:tabs>
            <w:rPr>
              <w:rFonts w:ascii="Times New Roman" w:eastAsiaTheme="minorEastAsia" w:hAnsi="Times New Roman" w:cs="Times New Roman"/>
              <w:noProof/>
              <w:lang w:val="el-GR" w:eastAsia="el-GR"/>
            </w:rPr>
          </w:pPr>
          <w:r>
            <w:fldChar w:fldCharType="begin"/>
          </w:r>
          <w:r>
            <w:instrText xml:space="preserve"> TOC \o "1-3" \h \z \u </w:instrText>
          </w:r>
          <w:r>
            <w:fldChar w:fldCharType="separate"/>
          </w:r>
          <w:hyperlink w:anchor="_Toc509834071" w:history="1">
            <w:r w:rsidR="00986466" w:rsidRPr="00101571">
              <w:rPr>
                <w:rStyle w:val="-"/>
                <w:rFonts w:ascii="Times New Roman" w:hAnsi="Times New Roman" w:cs="Times New Roman"/>
                <w:noProof/>
              </w:rPr>
              <w:t>1.</w:t>
            </w:r>
            <w:r w:rsidR="00986466" w:rsidRPr="00101571">
              <w:rPr>
                <w:rFonts w:ascii="Times New Roman" w:eastAsiaTheme="minorEastAsia" w:hAnsi="Times New Roman" w:cs="Times New Roman"/>
                <w:noProof/>
                <w:lang w:val="el-GR" w:eastAsia="el-GR"/>
              </w:rPr>
              <w:tab/>
            </w:r>
            <w:r w:rsidR="00986466" w:rsidRPr="00101571">
              <w:rPr>
                <w:rStyle w:val="-"/>
                <w:rFonts w:ascii="Times New Roman" w:hAnsi="Times New Roman" w:cs="Times New Roman"/>
                <w:noProof/>
              </w:rPr>
              <w:t>Ecology</w:t>
            </w:r>
            <w:r w:rsidR="00986466" w:rsidRPr="00101571">
              <w:rPr>
                <w:rFonts w:ascii="Times New Roman" w:hAnsi="Times New Roman" w:cs="Times New Roman"/>
                <w:noProof/>
                <w:webHidden/>
              </w:rPr>
              <w:tab/>
            </w:r>
            <w:r w:rsidR="00986466" w:rsidRPr="00101571">
              <w:rPr>
                <w:rFonts w:ascii="Times New Roman" w:hAnsi="Times New Roman" w:cs="Times New Roman"/>
                <w:noProof/>
                <w:webHidden/>
              </w:rPr>
              <w:fldChar w:fldCharType="begin"/>
            </w:r>
            <w:r w:rsidR="00986466" w:rsidRPr="00101571">
              <w:rPr>
                <w:rFonts w:ascii="Times New Roman" w:hAnsi="Times New Roman" w:cs="Times New Roman"/>
                <w:noProof/>
                <w:webHidden/>
              </w:rPr>
              <w:instrText xml:space="preserve"> PAGEREF _Toc509834071 \h </w:instrText>
            </w:r>
            <w:r w:rsidR="00986466" w:rsidRPr="00101571">
              <w:rPr>
                <w:rFonts w:ascii="Times New Roman" w:hAnsi="Times New Roman" w:cs="Times New Roman"/>
                <w:noProof/>
                <w:webHidden/>
              </w:rPr>
            </w:r>
            <w:r w:rsidR="00986466" w:rsidRPr="00101571">
              <w:rPr>
                <w:rFonts w:ascii="Times New Roman" w:hAnsi="Times New Roman" w:cs="Times New Roman"/>
                <w:noProof/>
                <w:webHidden/>
              </w:rPr>
              <w:fldChar w:fldCharType="separate"/>
            </w:r>
            <w:r w:rsidR="00986466" w:rsidRPr="00101571">
              <w:rPr>
                <w:rFonts w:ascii="Times New Roman" w:hAnsi="Times New Roman" w:cs="Times New Roman"/>
                <w:noProof/>
                <w:webHidden/>
              </w:rPr>
              <w:t>1.3</w:t>
            </w:r>
            <w:r w:rsidR="00986466" w:rsidRPr="00101571">
              <w:rPr>
                <w:rFonts w:ascii="Times New Roman" w:hAnsi="Times New Roman" w:cs="Times New Roman"/>
                <w:noProof/>
                <w:webHidden/>
              </w:rPr>
              <w:fldChar w:fldCharType="end"/>
            </w:r>
          </w:hyperlink>
        </w:p>
        <w:p w:rsidR="00986466" w:rsidRPr="00101571" w:rsidRDefault="005B7787">
          <w:pPr>
            <w:pStyle w:val="10"/>
            <w:tabs>
              <w:tab w:val="left" w:pos="440"/>
              <w:tab w:val="right" w:leader="dot" w:pos="9394"/>
            </w:tabs>
            <w:rPr>
              <w:rFonts w:ascii="Times New Roman" w:eastAsiaTheme="minorEastAsia" w:hAnsi="Times New Roman" w:cs="Times New Roman"/>
              <w:noProof/>
              <w:lang w:val="el-GR" w:eastAsia="el-GR"/>
            </w:rPr>
          </w:pPr>
          <w:hyperlink w:anchor="_Toc509834072" w:history="1">
            <w:r w:rsidR="00986466" w:rsidRPr="00101571">
              <w:rPr>
                <w:rStyle w:val="-"/>
                <w:rFonts w:ascii="Times New Roman" w:hAnsi="Times New Roman" w:cs="Times New Roman"/>
                <w:noProof/>
              </w:rPr>
              <w:t>2.</w:t>
            </w:r>
            <w:r w:rsidR="00986466" w:rsidRPr="00101571">
              <w:rPr>
                <w:rFonts w:ascii="Times New Roman" w:eastAsiaTheme="minorEastAsia" w:hAnsi="Times New Roman" w:cs="Times New Roman"/>
                <w:noProof/>
                <w:lang w:val="el-GR" w:eastAsia="el-GR"/>
              </w:rPr>
              <w:tab/>
            </w:r>
            <w:r w:rsidR="00986466" w:rsidRPr="00101571">
              <w:rPr>
                <w:rStyle w:val="-"/>
                <w:rFonts w:ascii="Times New Roman" w:hAnsi="Times New Roman" w:cs="Times New Roman"/>
                <w:noProof/>
              </w:rPr>
              <w:t>Greenhouse effect</w:t>
            </w:r>
            <w:r w:rsidR="00986466" w:rsidRPr="00101571">
              <w:rPr>
                <w:rFonts w:ascii="Times New Roman" w:hAnsi="Times New Roman" w:cs="Times New Roman"/>
                <w:noProof/>
                <w:webHidden/>
              </w:rPr>
              <w:tab/>
            </w:r>
            <w:r w:rsidR="00986466" w:rsidRPr="00101571">
              <w:rPr>
                <w:rFonts w:ascii="Times New Roman" w:hAnsi="Times New Roman" w:cs="Times New Roman"/>
                <w:noProof/>
                <w:webHidden/>
              </w:rPr>
              <w:fldChar w:fldCharType="begin"/>
            </w:r>
            <w:r w:rsidR="00986466" w:rsidRPr="00101571">
              <w:rPr>
                <w:rFonts w:ascii="Times New Roman" w:hAnsi="Times New Roman" w:cs="Times New Roman"/>
                <w:noProof/>
                <w:webHidden/>
              </w:rPr>
              <w:instrText xml:space="preserve"> PAGEREF _Toc509834072 \h </w:instrText>
            </w:r>
            <w:r w:rsidR="00986466" w:rsidRPr="00101571">
              <w:rPr>
                <w:rFonts w:ascii="Times New Roman" w:hAnsi="Times New Roman" w:cs="Times New Roman"/>
                <w:noProof/>
                <w:webHidden/>
              </w:rPr>
            </w:r>
            <w:r w:rsidR="00986466" w:rsidRPr="00101571">
              <w:rPr>
                <w:rFonts w:ascii="Times New Roman" w:hAnsi="Times New Roman" w:cs="Times New Roman"/>
                <w:noProof/>
                <w:webHidden/>
              </w:rPr>
              <w:fldChar w:fldCharType="separate"/>
            </w:r>
            <w:r w:rsidR="00986466" w:rsidRPr="00101571">
              <w:rPr>
                <w:rFonts w:ascii="Times New Roman" w:hAnsi="Times New Roman" w:cs="Times New Roman"/>
                <w:noProof/>
                <w:webHidden/>
              </w:rPr>
              <w:t>2.5</w:t>
            </w:r>
            <w:r w:rsidR="00986466" w:rsidRPr="00101571">
              <w:rPr>
                <w:rFonts w:ascii="Times New Roman" w:hAnsi="Times New Roman" w:cs="Times New Roman"/>
                <w:noProof/>
                <w:webHidden/>
              </w:rPr>
              <w:fldChar w:fldCharType="end"/>
            </w:r>
          </w:hyperlink>
        </w:p>
        <w:p w:rsidR="00986466" w:rsidRPr="00101571" w:rsidRDefault="005B7787">
          <w:pPr>
            <w:pStyle w:val="10"/>
            <w:tabs>
              <w:tab w:val="left" w:pos="440"/>
              <w:tab w:val="right" w:leader="dot" w:pos="9394"/>
            </w:tabs>
            <w:rPr>
              <w:rFonts w:ascii="Times New Roman" w:eastAsiaTheme="minorEastAsia" w:hAnsi="Times New Roman" w:cs="Times New Roman"/>
              <w:noProof/>
              <w:lang w:val="el-GR" w:eastAsia="el-GR"/>
            </w:rPr>
          </w:pPr>
          <w:hyperlink w:anchor="_Toc509834073" w:history="1">
            <w:r w:rsidR="00986466" w:rsidRPr="00101571">
              <w:rPr>
                <w:rStyle w:val="-"/>
                <w:rFonts w:ascii="Times New Roman" w:hAnsi="Times New Roman" w:cs="Times New Roman"/>
                <w:noProof/>
              </w:rPr>
              <w:t>3.</w:t>
            </w:r>
            <w:r w:rsidR="00986466" w:rsidRPr="00101571">
              <w:rPr>
                <w:rFonts w:ascii="Times New Roman" w:eastAsiaTheme="minorEastAsia" w:hAnsi="Times New Roman" w:cs="Times New Roman"/>
                <w:noProof/>
                <w:lang w:val="el-GR" w:eastAsia="el-GR"/>
              </w:rPr>
              <w:tab/>
            </w:r>
            <w:r w:rsidR="00986466" w:rsidRPr="00101571">
              <w:rPr>
                <w:rStyle w:val="-"/>
                <w:rFonts w:ascii="Times New Roman" w:hAnsi="Times New Roman" w:cs="Times New Roman"/>
                <w:noProof/>
              </w:rPr>
              <w:t>Tree</w:t>
            </w:r>
            <w:r w:rsidR="00986466" w:rsidRPr="00101571">
              <w:rPr>
                <w:rFonts w:ascii="Times New Roman" w:hAnsi="Times New Roman" w:cs="Times New Roman"/>
                <w:noProof/>
                <w:webHidden/>
              </w:rPr>
              <w:tab/>
            </w:r>
            <w:r w:rsidR="00986466" w:rsidRPr="00101571">
              <w:rPr>
                <w:rFonts w:ascii="Times New Roman" w:hAnsi="Times New Roman" w:cs="Times New Roman"/>
                <w:noProof/>
                <w:webHidden/>
              </w:rPr>
              <w:fldChar w:fldCharType="begin"/>
            </w:r>
            <w:r w:rsidR="00986466" w:rsidRPr="00101571">
              <w:rPr>
                <w:rFonts w:ascii="Times New Roman" w:hAnsi="Times New Roman" w:cs="Times New Roman"/>
                <w:noProof/>
                <w:webHidden/>
              </w:rPr>
              <w:instrText xml:space="preserve"> PAGEREF _Toc509834073 \h </w:instrText>
            </w:r>
            <w:r w:rsidR="00986466" w:rsidRPr="00101571">
              <w:rPr>
                <w:rFonts w:ascii="Times New Roman" w:hAnsi="Times New Roman" w:cs="Times New Roman"/>
                <w:noProof/>
                <w:webHidden/>
              </w:rPr>
            </w:r>
            <w:r w:rsidR="00986466" w:rsidRPr="00101571">
              <w:rPr>
                <w:rFonts w:ascii="Times New Roman" w:hAnsi="Times New Roman" w:cs="Times New Roman"/>
                <w:noProof/>
                <w:webHidden/>
              </w:rPr>
              <w:fldChar w:fldCharType="separate"/>
            </w:r>
            <w:r w:rsidR="00986466" w:rsidRPr="00101571">
              <w:rPr>
                <w:rFonts w:ascii="Times New Roman" w:hAnsi="Times New Roman" w:cs="Times New Roman"/>
                <w:noProof/>
                <w:webHidden/>
              </w:rPr>
              <w:t>3.6</w:t>
            </w:r>
            <w:r w:rsidR="00986466" w:rsidRPr="00101571">
              <w:rPr>
                <w:rFonts w:ascii="Times New Roman" w:hAnsi="Times New Roman" w:cs="Times New Roman"/>
                <w:noProof/>
                <w:webHidden/>
              </w:rPr>
              <w:fldChar w:fldCharType="end"/>
            </w:r>
          </w:hyperlink>
        </w:p>
        <w:p w:rsidR="00986466" w:rsidRPr="00101571" w:rsidRDefault="005B7787">
          <w:pPr>
            <w:pStyle w:val="10"/>
            <w:tabs>
              <w:tab w:val="left" w:pos="440"/>
              <w:tab w:val="right" w:leader="dot" w:pos="9394"/>
            </w:tabs>
            <w:rPr>
              <w:rFonts w:ascii="Times New Roman" w:eastAsiaTheme="minorEastAsia" w:hAnsi="Times New Roman" w:cs="Times New Roman"/>
              <w:noProof/>
              <w:lang w:val="el-GR" w:eastAsia="el-GR"/>
            </w:rPr>
          </w:pPr>
          <w:hyperlink w:anchor="_Toc509834074" w:history="1">
            <w:r w:rsidR="00986466" w:rsidRPr="00101571">
              <w:rPr>
                <w:rStyle w:val="-"/>
                <w:rFonts w:ascii="Times New Roman" w:hAnsi="Times New Roman" w:cs="Times New Roman"/>
                <w:noProof/>
              </w:rPr>
              <w:t>4.</w:t>
            </w:r>
            <w:r w:rsidR="00986466" w:rsidRPr="00101571">
              <w:rPr>
                <w:rFonts w:ascii="Times New Roman" w:eastAsiaTheme="minorEastAsia" w:hAnsi="Times New Roman" w:cs="Times New Roman"/>
                <w:noProof/>
                <w:lang w:val="el-GR" w:eastAsia="el-GR"/>
              </w:rPr>
              <w:tab/>
            </w:r>
            <w:r w:rsidR="00986466" w:rsidRPr="00101571">
              <w:rPr>
                <w:rStyle w:val="-"/>
                <w:rFonts w:ascii="Times New Roman" w:hAnsi="Times New Roman" w:cs="Times New Roman"/>
                <w:noProof/>
              </w:rPr>
              <w:t>Environmental issue</w:t>
            </w:r>
            <w:r w:rsidR="00986466" w:rsidRPr="00101571">
              <w:rPr>
                <w:rFonts w:ascii="Times New Roman" w:hAnsi="Times New Roman" w:cs="Times New Roman"/>
                <w:noProof/>
                <w:webHidden/>
              </w:rPr>
              <w:tab/>
            </w:r>
            <w:r w:rsidR="00986466" w:rsidRPr="00101571">
              <w:rPr>
                <w:rFonts w:ascii="Times New Roman" w:hAnsi="Times New Roman" w:cs="Times New Roman"/>
                <w:noProof/>
                <w:webHidden/>
              </w:rPr>
              <w:fldChar w:fldCharType="begin"/>
            </w:r>
            <w:r w:rsidR="00986466" w:rsidRPr="00101571">
              <w:rPr>
                <w:rFonts w:ascii="Times New Roman" w:hAnsi="Times New Roman" w:cs="Times New Roman"/>
                <w:noProof/>
                <w:webHidden/>
              </w:rPr>
              <w:instrText xml:space="preserve"> PAGEREF _Toc509834074 \h </w:instrText>
            </w:r>
            <w:r w:rsidR="00986466" w:rsidRPr="00101571">
              <w:rPr>
                <w:rFonts w:ascii="Times New Roman" w:hAnsi="Times New Roman" w:cs="Times New Roman"/>
                <w:noProof/>
                <w:webHidden/>
              </w:rPr>
            </w:r>
            <w:r w:rsidR="00986466" w:rsidRPr="00101571">
              <w:rPr>
                <w:rFonts w:ascii="Times New Roman" w:hAnsi="Times New Roman" w:cs="Times New Roman"/>
                <w:noProof/>
                <w:webHidden/>
              </w:rPr>
              <w:fldChar w:fldCharType="separate"/>
            </w:r>
            <w:r w:rsidR="00986466" w:rsidRPr="00101571">
              <w:rPr>
                <w:rFonts w:ascii="Times New Roman" w:hAnsi="Times New Roman" w:cs="Times New Roman"/>
                <w:noProof/>
                <w:webHidden/>
              </w:rPr>
              <w:t>4.8</w:t>
            </w:r>
            <w:r w:rsidR="00986466" w:rsidRPr="00101571">
              <w:rPr>
                <w:rFonts w:ascii="Times New Roman" w:hAnsi="Times New Roman" w:cs="Times New Roman"/>
                <w:noProof/>
                <w:webHidden/>
              </w:rPr>
              <w:fldChar w:fldCharType="end"/>
            </w:r>
          </w:hyperlink>
        </w:p>
        <w:p w:rsidR="00986466" w:rsidRPr="00101571" w:rsidRDefault="005B7787">
          <w:pPr>
            <w:pStyle w:val="10"/>
            <w:tabs>
              <w:tab w:val="left" w:pos="440"/>
              <w:tab w:val="right" w:leader="dot" w:pos="9394"/>
            </w:tabs>
            <w:rPr>
              <w:rFonts w:ascii="Times New Roman" w:eastAsiaTheme="minorEastAsia" w:hAnsi="Times New Roman" w:cs="Times New Roman"/>
              <w:noProof/>
              <w:lang w:val="el-GR" w:eastAsia="el-GR"/>
            </w:rPr>
          </w:pPr>
          <w:hyperlink w:anchor="_Toc509834075" w:history="1">
            <w:r w:rsidR="00986466" w:rsidRPr="00101571">
              <w:rPr>
                <w:rStyle w:val="-"/>
                <w:rFonts w:ascii="Times New Roman" w:hAnsi="Times New Roman" w:cs="Times New Roman"/>
                <w:noProof/>
              </w:rPr>
              <w:t>5.</w:t>
            </w:r>
            <w:r w:rsidR="00986466" w:rsidRPr="00101571">
              <w:rPr>
                <w:rFonts w:ascii="Times New Roman" w:eastAsiaTheme="minorEastAsia" w:hAnsi="Times New Roman" w:cs="Times New Roman"/>
                <w:noProof/>
                <w:lang w:val="el-GR" w:eastAsia="el-GR"/>
              </w:rPr>
              <w:tab/>
            </w:r>
            <w:r w:rsidR="00986466" w:rsidRPr="00101571">
              <w:rPr>
                <w:rStyle w:val="-"/>
                <w:rFonts w:ascii="Times New Roman" w:hAnsi="Times New Roman" w:cs="Times New Roman"/>
                <w:noProof/>
              </w:rPr>
              <w:t>Ecological footprint</w:t>
            </w:r>
            <w:r w:rsidR="00986466" w:rsidRPr="00101571">
              <w:rPr>
                <w:rFonts w:ascii="Times New Roman" w:hAnsi="Times New Roman" w:cs="Times New Roman"/>
                <w:noProof/>
                <w:webHidden/>
              </w:rPr>
              <w:tab/>
            </w:r>
            <w:r w:rsidR="00986466" w:rsidRPr="00101571">
              <w:rPr>
                <w:rFonts w:ascii="Times New Roman" w:hAnsi="Times New Roman" w:cs="Times New Roman"/>
                <w:noProof/>
                <w:webHidden/>
              </w:rPr>
              <w:fldChar w:fldCharType="begin"/>
            </w:r>
            <w:r w:rsidR="00986466" w:rsidRPr="00101571">
              <w:rPr>
                <w:rFonts w:ascii="Times New Roman" w:hAnsi="Times New Roman" w:cs="Times New Roman"/>
                <w:noProof/>
                <w:webHidden/>
              </w:rPr>
              <w:instrText xml:space="preserve"> PAGEREF _Toc509834075 \h </w:instrText>
            </w:r>
            <w:r w:rsidR="00986466" w:rsidRPr="00101571">
              <w:rPr>
                <w:rFonts w:ascii="Times New Roman" w:hAnsi="Times New Roman" w:cs="Times New Roman"/>
                <w:noProof/>
                <w:webHidden/>
              </w:rPr>
            </w:r>
            <w:r w:rsidR="00986466" w:rsidRPr="00101571">
              <w:rPr>
                <w:rFonts w:ascii="Times New Roman" w:hAnsi="Times New Roman" w:cs="Times New Roman"/>
                <w:noProof/>
                <w:webHidden/>
              </w:rPr>
              <w:fldChar w:fldCharType="separate"/>
            </w:r>
            <w:r w:rsidR="00986466" w:rsidRPr="00101571">
              <w:rPr>
                <w:rFonts w:ascii="Times New Roman" w:hAnsi="Times New Roman" w:cs="Times New Roman"/>
                <w:noProof/>
                <w:webHidden/>
              </w:rPr>
              <w:t>5.10</w:t>
            </w:r>
            <w:r w:rsidR="00986466" w:rsidRPr="00101571">
              <w:rPr>
                <w:rFonts w:ascii="Times New Roman" w:hAnsi="Times New Roman" w:cs="Times New Roman"/>
                <w:noProof/>
                <w:webHidden/>
              </w:rPr>
              <w:fldChar w:fldCharType="end"/>
            </w:r>
          </w:hyperlink>
        </w:p>
        <w:p w:rsidR="00986466" w:rsidRPr="00101571" w:rsidRDefault="005B7787">
          <w:pPr>
            <w:pStyle w:val="10"/>
            <w:tabs>
              <w:tab w:val="left" w:pos="440"/>
              <w:tab w:val="right" w:leader="dot" w:pos="9394"/>
            </w:tabs>
            <w:rPr>
              <w:rFonts w:ascii="Times New Roman" w:eastAsiaTheme="minorEastAsia" w:hAnsi="Times New Roman" w:cs="Times New Roman"/>
              <w:noProof/>
              <w:lang w:val="el-GR" w:eastAsia="el-GR"/>
            </w:rPr>
          </w:pPr>
          <w:hyperlink w:anchor="_Toc509834076" w:history="1">
            <w:r w:rsidR="00986466" w:rsidRPr="00101571">
              <w:rPr>
                <w:rStyle w:val="-"/>
                <w:rFonts w:ascii="Times New Roman" w:hAnsi="Times New Roman" w:cs="Times New Roman"/>
                <w:noProof/>
              </w:rPr>
              <w:t>6.</w:t>
            </w:r>
            <w:r w:rsidR="00986466" w:rsidRPr="00101571">
              <w:rPr>
                <w:rFonts w:ascii="Times New Roman" w:eastAsiaTheme="minorEastAsia" w:hAnsi="Times New Roman" w:cs="Times New Roman"/>
                <w:noProof/>
                <w:lang w:val="el-GR" w:eastAsia="el-GR"/>
              </w:rPr>
              <w:tab/>
            </w:r>
            <w:r w:rsidR="00986466" w:rsidRPr="00101571">
              <w:rPr>
                <w:rStyle w:val="-"/>
                <w:rFonts w:ascii="Times New Roman" w:hAnsi="Times New Roman" w:cs="Times New Roman"/>
                <w:noProof/>
              </w:rPr>
              <w:t>My Family</w:t>
            </w:r>
            <w:r w:rsidR="00986466" w:rsidRPr="00101571">
              <w:rPr>
                <w:rFonts w:ascii="Times New Roman" w:hAnsi="Times New Roman" w:cs="Times New Roman"/>
                <w:noProof/>
                <w:webHidden/>
              </w:rPr>
              <w:tab/>
            </w:r>
            <w:r w:rsidR="00986466" w:rsidRPr="00101571">
              <w:rPr>
                <w:rFonts w:ascii="Times New Roman" w:hAnsi="Times New Roman" w:cs="Times New Roman"/>
                <w:noProof/>
                <w:webHidden/>
              </w:rPr>
              <w:fldChar w:fldCharType="begin"/>
            </w:r>
            <w:r w:rsidR="00986466" w:rsidRPr="00101571">
              <w:rPr>
                <w:rFonts w:ascii="Times New Roman" w:hAnsi="Times New Roman" w:cs="Times New Roman"/>
                <w:noProof/>
                <w:webHidden/>
              </w:rPr>
              <w:instrText xml:space="preserve"> PAGEREF _Toc509834076 \h </w:instrText>
            </w:r>
            <w:r w:rsidR="00986466" w:rsidRPr="00101571">
              <w:rPr>
                <w:rFonts w:ascii="Times New Roman" w:hAnsi="Times New Roman" w:cs="Times New Roman"/>
                <w:noProof/>
                <w:webHidden/>
              </w:rPr>
            </w:r>
            <w:r w:rsidR="00986466" w:rsidRPr="00101571">
              <w:rPr>
                <w:rFonts w:ascii="Times New Roman" w:hAnsi="Times New Roman" w:cs="Times New Roman"/>
                <w:noProof/>
                <w:webHidden/>
              </w:rPr>
              <w:fldChar w:fldCharType="separate"/>
            </w:r>
            <w:r w:rsidR="00986466" w:rsidRPr="00101571">
              <w:rPr>
                <w:rFonts w:ascii="Times New Roman" w:hAnsi="Times New Roman" w:cs="Times New Roman"/>
                <w:noProof/>
                <w:webHidden/>
              </w:rPr>
              <w:t>6-11</w:t>
            </w:r>
            <w:r w:rsidR="00986466" w:rsidRPr="00101571">
              <w:rPr>
                <w:rFonts w:ascii="Times New Roman" w:hAnsi="Times New Roman" w:cs="Times New Roman"/>
                <w:noProof/>
                <w:webHidden/>
              </w:rPr>
              <w:fldChar w:fldCharType="end"/>
            </w:r>
          </w:hyperlink>
        </w:p>
        <w:p w:rsidR="00A770AE" w:rsidRDefault="00A2061B" w:rsidP="00F738C6">
          <w:pPr>
            <w:spacing w:beforeLines="120" w:before="288" w:afterLines="120" w:after="288"/>
          </w:pPr>
          <w:r>
            <w:rPr>
              <w:b/>
              <w:bCs/>
              <w:noProof/>
            </w:rPr>
            <w:fldChar w:fldCharType="end"/>
          </w:r>
        </w:p>
      </w:sdtContent>
    </w:sdt>
    <w:p w:rsidR="00A770AE" w:rsidRDefault="00A770AE" w:rsidP="00A770AE">
      <w:pPr>
        <w:tabs>
          <w:tab w:val="left" w:pos="4095"/>
        </w:tabs>
      </w:pPr>
      <w:r>
        <w:tab/>
      </w:r>
    </w:p>
    <w:p w:rsidR="00153190" w:rsidRPr="00A770AE" w:rsidRDefault="00A770AE" w:rsidP="00A770AE">
      <w:pPr>
        <w:tabs>
          <w:tab w:val="left" w:pos="4095"/>
        </w:tabs>
        <w:sectPr w:rsidR="00153190" w:rsidRPr="00A770AE" w:rsidSect="004C139C">
          <w:footerReference w:type="default" r:id="rId9"/>
          <w:pgSz w:w="12240" w:h="15840"/>
          <w:pgMar w:top="1418" w:right="1418" w:bottom="1418" w:left="1418" w:header="709" w:footer="709" w:gutter="0"/>
          <w:pgNumType w:chapStyle="1" w:chapSep="period"/>
          <w:cols w:space="708"/>
          <w:docGrid w:linePitch="360"/>
        </w:sectPr>
      </w:pPr>
      <w:r>
        <w:tab/>
      </w:r>
    </w:p>
    <w:p w:rsidR="002A5FE7" w:rsidRPr="00DF79AC" w:rsidRDefault="002A5FE7" w:rsidP="00DF79AC">
      <w:pPr>
        <w:pStyle w:val="1"/>
        <w:rPr>
          <w:rStyle w:val="ac"/>
          <w:i w:val="0"/>
          <w:iCs w:val="0"/>
          <w:color w:val="FF0000"/>
        </w:rPr>
      </w:pPr>
      <w:bookmarkStart w:id="0" w:name="_Toc509834071"/>
      <w:r w:rsidRPr="00DF79AC">
        <w:lastRenderedPageBreak/>
        <w:t>Ecology</w:t>
      </w:r>
      <w:bookmarkEnd w:id="0"/>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Ecology addresses the</w:t>
      </w:r>
      <w:del w:id="1" w:author="Aleka" w:date="2018-03-25T17:59:00Z">
        <w:r w:rsidRPr="00101571" w:rsidDel="007C7095">
          <w:rPr>
            <w:rFonts w:ascii="Times New Roman" w:hAnsi="Times New Roman" w:cs="Times New Roman"/>
            <w:sz w:val="24"/>
            <w:szCs w:val="24"/>
          </w:rPr>
          <w:delText xml:space="preserve"> full</w:delText>
        </w:r>
        <w:r w:rsidR="007C7095" w:rsidRPr="00101571" w:rsidDel="007C7095">
          <w:rPr>
            <w:rFonts w:ascii="Times New Roman" w:hAnsi="Times New Roman" w:cs="Times New Roman"/>
            <w:sz w:val="24"/>
            <w:szCs w:val="24"/>
          </w:rPr>
          <w:delText xml:space="preserve"> </w:delText>
        </w:r>
      </w:del>
      <w:ins w:id="2" w:author="Aleka" w:date="2018-03-25T18:05:00Z">
        <w:r w:rsidR="005C583F" w:rsidRPr="00101571">
          <w:rPr>
            <w:rFonts w:ascii="Times New Roman" w:hAnsi="Times New Roman" w:cs="Times New Roman"/>
            <w:sz w:val="24"/>
            <w:szCs w:val="24"/>
            <w:lang w:val="en-GB"/>
          </w:rPr>
          <w:t>big</w:t>
        </w:r>
      </w:ins>
      <w:r w:rsidRPr="00101571">
        <w:rPr>
          <w:rFonts w:ascii="Times New Roman" w:hAnsi="Times New Roman" w:cs="Times New Roman"/>
          <w:sz w:val="24"/>
          <w:szCs w:val="24"/>
        </w:rPr>
        <w:t xml:space="preserve"> scale of life, from tiny bacteria to processes that span the entire planet. Ecologists study many diverse and complex relations among species, such as predation and pollination. The diversity of life is organized into different habitats, from terrestrial (middle) to aquatic ecosystems.</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 xml:space="preserve">Ecology (from Greek: </w:t>
      </w:r>
      <w:proofErr w:type="spellStart"/>
      <w:r w:rsidRPr="00101571">
        <w:rPr>
          <w:rFonts w:ascii="Times New Roman" w:hAnsi="Times New Roman" w:cs="Times New Roman"/>
          <w:sz w:val="24"/>
          <w:szCs w:val="24"/>
        </w:rPr>
        <w:t>οἶκος</w:t>
      </w:r>
      <w:proofErr w:type="spellEnd"/>
      <w:r w:rsidRPr="00101571">
        <w:rPr>
          <w:rFonts w:ascii="Times New Roman" w:hAnsi="Times New Roman" w:cs="Times New Roman"/>
          <w:sz w:val="24"/>
          <w:szCs w:val="24"/>
        </w:rPr>
        <w:t>, "house", or "environment"; -</w:t>
      </w:r>
      <w:proofErr w:type="spellStart"/>
      <w:r w:rsidRPr="00101571">
        <w:rPr>
          <w:rFonts w:ascii="Times New Roman" w:hAnsi="Times New Roman" w:cs="Times New Roman"/>
          <w:sz w:val="24"/>
          <w:szCs w:val="24"/>
        </w:rPr>
        <w:t>λογί</w:t>
      </w:r>
      <w:proofErr w:type="spellEnd"/>
      <w:r w:rsidRPr="00101571">
        <w:rPr>
          <w:rFonts w:ascii="Times New Roman" w:hAnsi="Times New Roman" w:cs="Times New Roman"/>
          <w:sz w:val="24"/>
          <w:szCs w:val="24"/>
        </w:rPr>
        <w:t>α, "study of"</w:t>
      </w:r>
      <w:r w:rsidR="003B081A" w:rsidRPr="00101571">
        <w:rPr>
          <w:rFonts w:ascii="Times New Roman" w:hAnsi="Times New Roman" w:cs="Times New Roman"/>
          <w:sz w:val="24"/>
          <w:szCs w:val="24"/>
        </w:rPr>
        <w:t>)</w:t>
      </w:r>
      <w:r w:rsidR="00CD221F" w:rsidRPr="00101571">
        <w:rPr>
          <w:rFonts w:ascii="Times New Roman" w:hAnsi="Times New Roman" w:cs="Times New Roman"/>
          <w:sz w:val="24"/>
          <w:szCs w:val="24"/>
        </w:rPr>
        <w:t xml:space="preserve"> is the branch of biology</w:t>
      </w:r>
      <w:r w:rsidRPr="00101571">
        <w:rPr>
          <w:rFonts w:ascii="Times New Roman" w:hAnsi="Times New Roman" w:cs="Times New Roman"/>
          <w:sz w:val="24"/>
          <w:szCs w:val="24"/>
        </w:rPr>
        <w:t xml:space="preserve">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101571">
        <w:rPr>
          <w:rFonts w:ascii="Times New Roman" w:hAnsi="Times New Roman" w:cs="Times New Roman"/>
          <w:sz w:val="24"/>
          <w:szCs w:val="24"/>
        </w:rPr>
        <w:t>pedogenesis</w:t>
      </w:r>
      <w:proofErr w:type="spellEnd"/>
      <w:r w:rsidRPr="00101571">
        <w:rPr>
          <w:rFonts w:ascii="Times New Roman" w:hAnsi="Times New Roman" w:cs="Times New Roman"/>
          <w:sz w:val="24"/>
          <w:szCs w:val="24"/>
        </w:rPr>
        <w:t xml:space="preserve">, nutrient cycling, and niche construction, regulate the flux of energy and matter through an environment. These processes are sustained by organisms with specific life history traits. Biodiversity means the </w:t>
      </w:r>
      <w:del w:id="3" w:author="Aleka" w:date="2018-03-25T18:09:00Z">
        <w:r w:rsidRPr="00101571" w:rsidDel="00A62AE6">
          <w:rPr>
            <w:rFonts w:ascii="Times New Roman" w:hAnsi="Times New Roman" w:cs="Times New Roman"/>
            <w:sz w:val="24"/>
            <w:szCs w:val="24"/>
          </w:rPr>
          <w:delText xml:space="preserve">varieties </w:delText>
        </w:r>
      </w:del>
      <w:r w:rsidR="00EC0A79" w:rsidRPr="00101571">
        <w:rPr>
          <w:rFonts w:ascii="Times New Roman" w:hAnsi="Times New Roman" w:cs="Times New Roman"/>
          <w:sz w:val="24"/>
          <w:szCs w:val="24"/>
        </w:rPr>
        <w:t xml:space="preserve">differences </w:t>
      </w:r>
      <w:r w:rsidRPr="00101571">
        <w:rPr>
          <w:rFonts w:ascii="Times New Roman" w:hAnsi="Times New Roman" w:cs="Times New Roman"/>
          <w:sz w:val="24"/>
          <w:szCs w:val="24"/>
        </w:rPr>
        <w:t>of species, genes, and ecosystems, enhan</w:t>
      </w:r>
      <w:r w:rsidR="00F6190F" w:rsidRPr="00101571">
        <w:rPr>
          <w:rFonts w:ascii="Times New Roman" w:hAnsi="Times New Roman" w:cs="Times New Roman"/>
          <w:sz w:val="24"/>
          <w:szCs w:val="24"/>
        </w:rPr>
        <w:t>ces certain ecosystem services</w:t>
      </w:r>
      <w:r w:rsidR="005C583F" w:rsidRPr="00101571">
        <w:rPr>
          <w:rFonts w:ascii="Times New Roman" w:hAnsi="Times New Roman" w:cs="Times New Roman"/>
          <w:sz w:val="24"/>
          <w:szCs w:val="24"/>
        </w:rPr>
        <w:t>.</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Ecology is not synonymous with environmentalism, natural history, or environmental science. It overlaps with the closely related sciences of</w:t>
      </w:r>
      <w:del w:id="4" w:author="Aleka" w:date="2018-03-25T18:10:00Z">
        <w:r w:rsidRPr="00101571" w:rsidDel="00A62AE6">
          <w:rPr>
            <w:rFonts w:ascii="Times New Roman" w:hAnsi="Times New Roman" w:cs="Times New Roman"/>
            <w:sz w:val="24"/>
            <w:szCs w:val="24"/>
          </w:rPr>
          <w:delText xml:space="preserve">evolutionary </w:delText>
        </w:r>
      </w:del>
      <w:ins w:id="5" w:author="Aleka" w:date="2018-03-25T18:10:00Z">
        <w:r w:rsidR="00A62AE6" w:rsidRPr="00101571">
          <w:rPr>
            <w:rFonts w:ascii="Times New Roman" w:hAnsi="Times New Roman" w:cs="Times New Roman"/>
            <w:sz w:val="24"/>
            <w:szCs w:val="24"/>
          </w:rPr>
          <w:t xml:space="preserve"> </w:t>
        </w:r>
        <w:proofErr w:type="spellStart"/>
        <w:r w:rsidR="00A62AE6" w:rsidRPr="00101571">
          <w:rPr>
            <w:rFonts w:ascii="Times New Roman" w:hAnsi="Times New Roman" w:cs="Times New Roman"/>
            <w:sz w:val="24"/>
            <w:szCs w:val="24"/>
          </w:rPr>
          <w:t>exelixis</w:t>
        </w:r>
      </w:ins>
      <w:proofErr w:type="spellEnd"/>
      <w:r w:rsidR="00EC0A79" w:rsidRPr="00101571">
        <w:rPr>
          <w:rFonts w:ascii="Times New Roman" w:hAnsi="Times New Roman" w:cs="Times New Roman"/>
          <w:sz w:val="24"/>
          <w:szCs w:val="24"/>
        </w:rPr>
        <w:t xml:space="preserve"> </w:t>
      </w:r>
      <w:r w:rsidRPr="00101571">
        <w:rPr>
          <w:rFonts w:ascii="Times New Roman" w:hAnsi="Times New Roman" w:cs="Times New Roman"/>
          <w:sz w:val="24"/>
          <w:szCs w:val="24"/>
        </w:rPr>
        <w:t>biology, genetics, and ethology. An important focus for ecologists is to improve the understanding of how biodiversity affects ecological</w:t>
      </w:r>
      <w:r w:rsidR="00EC0A79" w:rsidRPr="00101571">
        <w:rPr>
          <w:rFonts w:ascii="Times New Roman" w:hAnsi="Times New Roman" w:cs="Times New Roman"/>
          <w:sz w:val="24"/>
          <w:szCs w:val="24"/>
        </w:rPr>
        <w:t xml:space="preserve"> </w:t>
      </w:r>
      <w:del w:id="6" w:author="Aleka" w:date="2018-03-25T18:15:00Z">
        <w:r w:rsidRPr="00101571" w:rsidDel="00EE5B86">
          <w:rPr>
            <w:rFonts w:ascii="Times New Roman" w:hAnsi="Times New Roman" w:cs="Times New Roman"/>
            <w:sz w:val="24"/>
            <w:szCs w:val="24"/>
          </w:rPr>
          <w:delText xml:space="preserve"> functi</w:delText>
        </w:r>
        <w:r w:rsidR="00F6190F" w:rsidRPr="00101571" w:rsidDel="00EE5B86">
          <w:rPr>
            <w:rFonts w:ascii="Times New Roman" w:hAnsi="Times New Roman" w:cs="Times New Roman"/>
            <w:sz w:val="24"/>
            <w:szCs w:val="24"/>
          </w:rPr>
          <w:delText>on</w:delText>
        </w:r>
      </w:del>
      <w:ins w:id="7" w:author="Aleka" w:date="2018-03-25T18:15:00Z">
        <w:r w:rsidR="00EE5B86" w:rsidRPr="00101571">
          <w:rPr>
            <w:rFonts w:ascii="Times New Roman" w:hAnsi="Times New Roman" w:cs="Times New Roman"/>
            <w:sz w:val="24"/>
            <w:szCs w:val="24"/>
          </w:rPr>
          <w:t>mode</w:t>
        </w:r>
      </w:ins>
      <w:r w:rsidR="00F6190F" w:rsidRPr="00101571">
        <w:rPr>
          <w:rFonts w:ascii="Times New Roman" w:hAnsi="Times New Roman" w:cs="Times New Roman"/>
          <w:sz w:val="24"/>
          <w:szCs w:val="24"/>
        </w:rPr>
        <w:t>. Ecologists seek to explain:</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Life processes, interactions, and adaptations</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movement of materials and energy through living communities</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successional development of ecosystems</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abundance and distribution of organisms and biodiversity in the context of the environment.</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Ecology has practical applications in conservation biology, wetland management, natural resource management (</w:t>
      </w:r>
      <w:proofErr w:type="spellStart"/>
      <w:r w:rsidRPr="00101571">
        <w:rPr>
          <w:rFonts w:ascii="Times New Roman" w:hAnsi="Times New Roman" w:cs="Times New Roman"/>
          <w:sz w:val="24"/>
          <w:szCs w:val="24"/>
        </w:rPr>
        <w:t>agroecology</w:t>
      </w:r>
      <w:proofErr w:type="spellEnd"/>
      <w:r w:rsidRPr="00101571">
        <w:rPr>
          <w:rFonts w:ascii="Times New Roman" w:hAnsi="Times New Roman" w:cs="Times New Roman"/>
          <w:sz w:val="24"/>
          <w:szCs w:val="24"/>
        </w:rPr>
        <w:t xml:space="preserve">,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w:t>
      </w:r>
      <w:r w:rsidRPr="00101571">
        <w:rPr>
          <w:rFonts w:ascii="Times New Roman" w:hAnsi="Times New Roman" w:cs="Times New Roman"/>
          <w:sz w:val="24"/>
          <w:szCs w:val="24"/>
        </w:rPr>
        <w:lastRenderedPageBreak/>
        <w:t>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w:t>
      </w:r>
      <w:r w:rsidR="00F6190F" w:rsidRPr="00101571">
        <w:rPr>
          <w:rFonts w:ascii="Times New Roman" w:hAnsi="Times New Roman" w:cs="Times New Roman"/>
          <w:sz w:val="24"/>
          <w:szCs w:val="24"/>
        </w:rPr>
        <w:t>, economic, or intrinsic value.</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word "ecology" ("</w:t>
      </w:r>
      <w:proofErr w:type="spellStart"/>
      <w:r w:rsidRPr="00101571">
        <w:rPr>
          <w:rFonts w:ascii="Times New Roman" w:hAnsi="Times New Roman" w:cs="Times New Roman"/>
          <w:sz w:val="24"/>
          <w:szCs w:val="24"/>
        </w:rPr>
        <w:t>Ökologie</w:t>
      </w:r>
      <w:proofErr w:type="spellEnd"/>
      <w:r w:rsidRPr="00101571">
        <w:rPr>
          <w:rFonts w:ascii="Times New Roman" w:hAnsi="Times New Roman" w:cs="Times New Roman"/>
          <w:sz w:val="24"/>
          <w:szCs w:val="24"/>
        </w:rPr>
        <w:t xml:space="preserve">") was coined in 1866 by the German scientist Ernst Haeckel. Ecological thought is derivative of established currents in philosophy, particularly from ethics and </w:t>
      </w:r>
      <w:proofErr w:type="gramStart"/>
      <w:r w:rsidRPr="00101571">
        <w:rPr>
          <w:rFonts w:ascii="Times New Roman" w:hAnsi="Times New Roman" w:cs="Times New Roman"/>
          <w:sz w:val="24"/>
          <w:szCs w:val="24"/>
        </w:rPr>
        <w:t>politics.[</w:t>
      </w:r>
      <w:proofErr w:type="gramEnd"/>
      <w:r w:rsidRPr="00101571">
        <w:rPr>
          <w:rFonts w:ascii="Times New Roman" w:hAnsi="Times New Roman" w:cs="Times New Roman"/>
          <w:sz w:val="24"/>
          <w:szCs w:val="24"/>
        </w:rPr>
        <w:t>2]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p>
    <w:p w:rsidR="00153190" w:rsidRDefault="002A5FE7" w:rsidP="00D56D10">
      <w:pPr>
        <w:spacing w:before="100" w:beforeAutospacing="1" w:after="100" w:afterAutospacing="1" w:line="312" w:lineRule="auto"/>
        <w:ind w:left="709" w:firstLine="709"/>
        <w:jc w:val="both"/>
        <w:sectPr w:rsidR="00153190" w:rsidSect="004B2F22">
          <w:headerReference w:type="default" r:id="rId10"/>
          <w:footerReference w:type="default" r:id="rId11"/>
          <w:pgSz w:w="12240" w:h="15840"/>
          <w:pgMar w:top="1418" w:right="1418" w:bottom="1418" w:left="1418" w:header="709" w:footer="709" w:gutter="0"/>
          <w:pgNumType w:chapStyle="1" w:chapSep="period"/>
          <w:cols w:space="708"/>
          <w:docGrid w:linePitch="360"/>
        </w:sectPr>
      </w:pPr>
      <w:r>
        <w:br w:type="page"/>
      </w:r>
    </w:p>
    <w:p w:rsidR="002A5FE7" w:rsidRPr="00DF79AC" w:rsidRDefault="002A5FE7" w:rsidP="00DF79AC">
      <w:pPr>
        <w:pStyle w:val="1"/>
      </w:pPr>
      <w:bookmarkStart w:id="8" w:name="_Toc509834072"/>
      <w:r w:rsidRPr="00DF79AC">
        <w:lastRenderedPageBreak/>
        <w:t>Greenhouse effect</w:t>
      </w:r>
      <w:bookmarkEnd w:id="8"/>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A representation of the exchanges of energy between the source (the Sun), Earth's surface, the Earth's atmosphere, and the ultimate sink outer space. The ability of the atmosphere to capture and recycle energy emitted by Earth's surface is the defining characteristic of the greenhouse effect.</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Earth's energy budget</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greenhouse effect is the process by which radiation from a planet's atmosphere warms the planet's surface to a temperature above what it would be without its atmosphere.</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 xml:space="preserve">If a planet's atmosphere contains </w:t>
      </w:r>
      <w:proofErr w:type="spellStart"/>
      <w:r w:rsidRPr="00101571">
        <w:rPr>
          <w:rFonts w:ascii="Times New Roman" w:hAnsi="Times New Roman" w:cs="Times New Roman"/>
          <w:sz w:val="24"/>
          <w:szCs w:val="24"/>
        </w:rPr>
        <w:t>radiatively</w:t>
      </w:r>
      <w:proofErr w:type="spellEnd"/>
      <w:r w:rsidRPr="00101571">
        <w:rPr>
          <w:rFonts w:ascii="Times New Roman" w:hAnsi="Times New Roman" w:cs="Times New Roman"/>
          <w:sz w:val="24"/>
          <w:szCs w:val="24"/>
        </w:rPr>
        <w:t xml:space="preserve"> active gases (i.e., greenhouse gases) they will radiate energy in all directions. Part of this radiation is directed towards the surface, warming it. The intensity of the downward radiation – that is, the strength of the greenhouse effect – will depend on the atmosphere's temperature and on the amount of greenhouse gase</w:t>
      </w:r>
      <w:r w:rsidR="00F6190F" w:rsidRPr="00101571">
        <w:rPr>
          <w:rFonts w:ascii="Times New Roman" w:hAnsi="Times New Roman" w:cs="Times New Roman"/>
          <w:sz w:val="24"/>
          <w:szCs w:val="24"/>
        </w:rPr>
        <w:t>s that the atmosphere contains.</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Earth’s natural greenhouse effect is critical to supporting life. Human activities, mainly the burning of fossil fuels and clearing of forests, have strengthened the greenhouse effect and caused global warming.</w:t>
      </w:r>
    </w:p>
    <w:p w:rsidR="00DF79AC" w:rsidRDefault="002A5FE7" w:rsidP="00162D0D">
      <w:pPr>
        <w:spacing w:after="240" w:line="312" w:lineRule="auto"/>
        <w:ind w:left="709" w:firstLine="709"/>
        <w:jc w:val="both"/>
        <w:sectPr w:rsidR="00DF79AC" w:rsidSect="00585E46">
          <w:headerReference w:type="default" r:id="rId12"/>
          <w:footerReference w:type="default" r:id="rId13"/>
          <w:pgSz w:w="12240" w:h="15840"/>
          <w:pgMar w:top="1418" w:right="1418" w:bottom="1418" w:left="1418" w:header="709" w:footer="709" w:gutter="0"/>
          <w:pgNumType w:chapStyle="1" w:chapSep="period"/>
          <w:cols w:space="708"/>
          <w:docGrid w:linePitch="360"/>
        </w:sectPr>
      </w:pPr>
      <w:r w:rsidRPr="00101571">
        <w:rPr>
          <w:rFonts w:ascii="Times New Roman" w:hAnsi="Times New Roman" w:cs="Times New Roman"/>
          <w:sz w:val="24"/>
          <w:szCs w:val="24"/>
        </w:rPr>
        <w:t>The term "greenhouse effect" arose from a faulty analogy with the effect of sunlight passing through glass and warming a greenhouse. The way a greenhouse retains heat is fundamentally different, as a greenhouse works mostly by reducing airflow so that warm air is kept inside.</w:t>
      </w:r>
    </w:p>
    <w:p w:rsidR="002A5FE7" w:rsidRPr="00DF79AC" w:rsidRDefault="002A5FE7" w:rsidP="00DF79AC">
      <w:pPr>
        <w:pStyle w:val="1"/>
      </w:pPr>
      <w:bookmarkStart w:id="9" w:name="_Toc509834073"/>
      <w:r w:rsidRPr="00DF79AC">
        <w:lastRenderedPageBreak/>
        <w:t>Tree</w:t>
      </w:r>
      <w:bookmarkEnd w:id="9"/>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European larch (</w:t>
      </w:r>
      <w:proofErr w:type="spellStart"/>
      <w:r w:rsidRPr="00101571">
        <w:rPr>
          <w:rFonts w:ascii="Times New Roman" w:hAnsi="Times New Roman" w:cs="Times New Roman"/>
          <w:sz w:val="24"/>
          <w:szCs w:val="24"/>
        </w:rPr>
        <w:t>Larix</w:t>
      </w:r>
      <w:proofErr w:type="spellEnd"/>
      <w:r w:rsidRPr="00101571">
        <w:rPr>
          <w:rFonts w:ascii="Times New Roman" w:hAnsi="Times New Roman" w:cs="Times New Roman"/>
          <w:sz w:val="24"/>
          <w:szCs w:val="24"/>
        </w:rPr>
        <w:t xml:space="preserve"> decidua), a coniferous tree which is also deciduous</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In botany, a tree is a perennial plant with an elongated stem, or trunk, supporting branches and leaves in most species. In some usages, the definition of a tree may be narrower, including only woody plants with secondary growth, plants that are usable as lumber or plants above a specified height. Trees are not a taxonomic group but include a variety of plant species that have independently evolved a woody trunk and branches as a way to tower above other plants to compete for sunlight. Trees tend to be long-lived, some reaching several thousand years old. In looser definitions, the taller palms, tree ferns, bananas and bamboos are also trees. Trees have been in existence for 370 million years. It is estimated that there are just over 3 trillion mature trees in the world.</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A tree typically has many secondary branches supported clear of the ground by the trunk. This trunk typically contains woody tissue for strength, and vascular tissue to carry materials from one part of the tree to another. For most trees it is surrounded by a layer of bark which serves as a protective barrier. Below the ground, the roots branch and spread out widely; they serve to anchor the tree and extract moisture and nutrients from the soil. Above ground, the branches divide into smaller branches and shoots. The shoots typically bear leaves, which capture light energy and convert it into sugars by photosynthesis, providing the food for the tree's growth and d</w:t>
      </w:r>
      <w:r w:rsidR="00F6190F" w:rsidRPr="00101571">
        <w:rPr>
          <w:rFonts w:ascii="Times New Roman" w:hAnsi="Times New Roman" w:cs="Times New Roman"/>
          <w:sz w:val="24"/>
          <w:szCs w:val="24"/>
        </w:rPr>
        <w:t>evelopment.</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Trees usually reproduce using seeds. Flowers and fruit may be present, but some trees, such as conifers, instead have pollen cones and seed cones. Palms, bananas, and bamboos also produce seeds, but tre</w:t>
      </w:r>
      <w:r w:rsidR="00F6190F" w:rsidRPr="00101571">
        <w:rPr>
          <w:rFonts w:ascii="Times New Roman" w:hAnsi="Times New Roman" w:cs="Times New Roman"/>
          <w:sz w:val="24"/>
          <w:szCs w:val="24"/>
        </w:rPr>
        <w:t>e ferns produce spores instead.</w:t>
      </w:r>
    </w:p>
    <w:p w:rsidR="00F96120" w:rsidRPr="00E820D9" w:rsidRDefault="002A5FE7" w:rsidP="00162D0D">
      <w:pPr>
        <w:spacing w:after="240" w:line="312" w:lineRule="auto"/>
        <w:ind w:left="709" w:firstLine="709"/>
        <w:jc w:val="both"/>
        <w:rPr>
          <w:rFonts w:ascii="Arial" w:hAnsi="Arial" w:cs="Arial"/>
          <w:b/>
          <w:sz w:val="28"/>
          <w:szCs w:val="28"/>
        </w:rPr>
      </w:pPr>
      <w:r w:rsidRPr="00101571">
        <w:rPr>
          <w:rFonts w:ascii="Times New Roman" w:hAnsi="Times New Roman" w:cs="Times New Roman"/>
          <w:sz w:val="24"/>
          <w:szCs w:val="24"/>
        </w:rPr>
        <w:t xml:space="preserve">Trees play a significant role in reducing erosion and moderating the climate. They remove carbon dioxide from the atmosphere and store large quantities of carbon in their tissues. Trees and forests provide a habitat for many species of animals and plants. Tropical rainforests are among the most biodiverse habitats in the world. Trees provide shade and shelter, timber for construction, fuel for cooking and heating, and fruit for food as well as having many other uses. In parts of the world, forests are shrinking as trees are cleared to increase the amount of land available for agriculture. Because of their longevity and </w:t>
      </w:r>
      <w:r w:rsidRPr="00101571">
        <w:rPr>
          <w:rFonts w:ascii="Times New Roman" w:hAnsi="Times New Roman" w:cs="Times New Roman"/>
          <w:sz w:val="24"/>
          <w:szCs w:val="24"/>
        </w:rPr>
        <w:lastRenderedPageBreak/>
        <w:t xml:space="preserve">usefulness, trees have always been revered, with sacred groves in various cultures, and they play a role in many of the world's </w:t>
      </w:r>
      <w:r w:rsidR="00162D0D" w:rsidRPr="00101571">
        <w:rPr>
          <w:rFonts w:ascii="Times New Roman" w:hAnsi="Times New Roman" w:cs="Times New Roman"/>
          <w:b/>
          <w:noProof/>
          <w:sz w:val="24"/>
          <w:szCs w:val="24"/>
          <w:lang w:val="el-GR" w:eastAsia="el-GR"/>
        </w:rPr>
        <mc:AlternateContent>
          <mc:Choice Requires="wps">
            <w:drawing>
              <wp:anchor distT="45720" distB="45720" distL="114300" distR="114300" simplePos="0" relativeHeight="251665408" behindDoc="0" locked="0" layoutInCell="1" allowOverlap="1" wp14:anchorId="28894FE8" wp14:editId="36CB4FC6">
                <wp:simplePos x="0" y="0"/>
                <wp:positionH relativeFrom="margin">
                  <wp:posOffset>89535</wp:posOffset>
                </wp:positionH>
                <wp:positionV relativeFrom="paragraph">
                  <wp:posOffset>690245</wp:posOffset>
                </wp:positionV>
                <wp:extent cx="6200775" cy="3733800"/>
                <wp:effectExtent l="0" t="0" r="28575" b="1905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3733800"/>
                        </a:xfrm>
                        <a:prstGeom prst="rect">
                          <a:avLst/>
                        </a:prstGeom>
                        <a:solidFill>
                          <a:schemeClr val="bg1">
                            <a:lumMod val="95000"/>
                          </a:schemeClr>
                        </a:solidFill>
                        <a:ln w="9525">
                          <a:solidFill>
                            <a:srgbClr val="000000"/>
                          </a:solidFill>
                          <a:miter lim="800000"/>
                          <a:headEnd/>
                          <a:tailEnd/>
                        </a:ln>
                      </wps:spPr>
                      <wps:txbx>
                        <w:txbxContent>
                          <w:p w:rsidR="004923C9" w:rsidRDefault="004923C9">
                            <w:pPr>
                              <w:rPr>
                                <w:rFonts w:ascii="Arial" w:hAnsi="Arial" w:cs="Arial"/>
                                <w:b/>
                                <w:sz w:val="28"/>
                                <w:szCs w:val="28"/>
                              </w:rPr>
                            </w:pPr>
                          </w:p>
                          <w:p w:rsidR="004923C9" w:rsidRDefault="004923C9" w:rsidP="004923C9">
                            <w:pPr>
                              <w:jc w:val="center"/>
                              <w:rPr>
                                <w:rFonts w:ascii="Arial" w:hAnsi="Arial" w:cs="Arial"/>
                                <w:b/>
                                <w:sz w:val="28"/>
                                <w:szCs w:val="28"/>
                              </w:rPr>
                            </w:pPr>
                            <w:r w:rsidRPr="00E820D9">
                              <w:rPr>
                                <w:rFonts w:ascii="Arial" w:hAnsi="Arial" w:cs="Arial"/>
                                <w:b/>
                                <w:sz w:val="28"/>
                                <w:szCs w:val="28"/>
                              </w:rPr>
                              <w:t>Class Schedul</w:t>
                            </w:r>
                            <w:r>
                              <w:rPr>
                                <w:rFonts w:ascii="Arial" w:hAnsi="Arial" w:cs="Arial"/>
                                <w:b/>
                                <w:sz w:val="28"/>
                                <w:szCs w:val="28"/>
                              </w:rPr>
                              <w:t>e</w:t>
                            </w:r>
                          </w:p>
                          <w:tbl>
                            <w:tblPr>
                              <w:tblStyle w:val="a8"/>
                              <w:tblW w:w="9209" w:type="dxa"/>
                              <w:tblLayout w:type="fixed"/>
                              <w:tblLook w:val="04A0" w:firstRow="1" w:lastRow="0" w:firstColumn="1" w:lastColumn="0" w:noHBand="0" w:noVBand="1"/>
                            </w:tblPr>
                            <w:tblGrid>
                              <w:gridCol w:w="1271"/>
                              <w:gridCol w:w="2126"/>
                              <w:gridCol w:w="2410"/>
                              <w:gridCol w:w="1418"/>
                              <w:gridCol w:w="1984"/>
                            </w:tblGrid>
                            <w:tr w:rsidR="004923C9" w:rsidRPr="00850558" w:rsidTr="004923C9">
                              <w:trPr>
                                <w:trHeight w:val="650"/>
                              </w:trPr>
                              <w:tc>
                                <w:tcPr>
                                  <w:tcW w:w="1271"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lang w:val="en-GB"/>
                                    </w:rPr>
                                  </w:pPr>
                                  <w:r w:rsidRPr="00850558">
                                    <w:rPr>
                                      <w:rFonts w:ascii="Arial" w:hAnsi="Arial" w:cs="Arial"/>
                                      <w:color w:val="EEECE1" w:themeColor="background2"/>
                                      <w:sz w:val="24"/>
                                      <w:szCs w:val="24"/>
                                      <w:lang w:val="en-GB"/>
                                    </w:rPr>
                                    <w:t>LESSON</w:t>
                                  </w:r>
                                </w:p>
                              </w:tc>
                              <w:tc>
                                <w:tcPr>
                                  <w:tcW w:w="2126"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rPr>
                                  </w:pPr>
                                  <w:r w:rsidRPr="00850558">
                                    <w:rPr>
                                      <w:rFonts w:ascii="Arial" w:hAnsi="Arial" w:cs="Arial"/>
                                      <w:color w:val="EEECE1" w:themeColor="background2"/>
                                      <w:sz w:val="24"/>
                                      <w:szCs w:val="24"/>
                                    </w:rPr>
                                    <w:t>TOPIC</w:t>
                                  </w:r>
                                </w:p>
                              </w:tc>
                              <w:tc>
                                <w:tcPr>
                                  <w:tcW w:w="2410"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rPr>
                                  </w:pPr>
                                  <w:r w:rsidRPr="00850558">
                                    <w:rPr>
                                      <w:rFonts w:ascii="Arial" w:hAnsi="Arial" w:cs="Arial"/>
                                      <w:color w:val="EEECE1" w:themeColor="background2"/>
                                      <w:sz w:val="24"/>
                                      <w:szCs w:val="24"/>
                                    </w:rPr>
                                    <w:t>ASSIGMENT</w:t>
                                  </w:r>
                                </w:p>
                              </w:tc>
                              <w:tc>
                                <w:tcPr>
                                  <w:tcW w:w="1418"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rPr>
                                  </w:pPr>
                                  <w:r w:rsidRPr="00850558">
                                    <w:rPr>
                                      <w:rFonts w:ascii="Arial" w:hAnsi="Arial" w:cs="Arial"/>
                                      <w:color w:val="EEECE1" w:themeColor="background2"/>
                                      <w:sz w:val="24"/>
                                      <w:szCs w:val="24"/>
                                    </w:rPr>
                                    <w:t>Points</w:t>
                                  </w:r>
                                </w:p>
                              </w:tc>
                              <w:tc>
                                <w:tcPr>
                                  <w:tcW w:w="1984"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rPr>
                                  </w:pPr>
                                  <w:r w:rsidRPr="00850558">
                                    <w:rPr>
                                      <w:rFonts w:ascii="Arial" w:hAnsi="Arial" w:cs="Arial"/>
                                      <w:color w:val="EEECE1" w:themeColor="background2"/>
                                      <w:sz w:val="24"/>
                                      <w:szCs w:val="24"/>
                                    </w:rPr>
                                    <w:t>DUE</w:t>
                                  </w:r>
                                </w:p>
                              </w:tc>
                            </w:tr>
                            <w:tr w:rsidR="004923C9" w:rsidRPr="00850558" w:rsidTr="004923C9">
                              <w:trPr>
                                <w:trHeight w:val="246"/>
                              </w:trPr>
                              <w:tc>
                                <w:tcPr>
                                  <w:tcW w:w="1271" w:type="dxa"/>
                                  <w:vMerge w:val="restart"/>
                                  <w:shd w:val="clear" w:color="auto" w:fill="BFBFBF" w:themeFill="background1" w:themeFillShade="BF"/>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r w:rsidRPr="00850558">
                                    <w:rPr>
                                      <w:rFonts w:ascii="Arial" w:hAnsi="Arial" w:cs="Arial"/>
                                      <w:sz w:val="24"/>
                                      <w:szCs w:val="24"/>
                                    </w:rPr>
                                    <w:t>1</w:t>
                                  </w:r>
                                </w:p>
                              </w:tc>
                              <w:tc>
                                <w:tcPr>
                                  <w:tcW w:w="2126" w:type="dxa"/>
                                  <w:vMerge w:val="restart"/>
                                  <w:shd w:val="clear" w:color="auto" w:fill="BFBFBF" w:themeFill="background1" w:themeFillShade="BF"/>
                                  <w:vAlign w:val="center"/>
                                </w:tcPr>
                                <w:p w:rsidR="004923C9" w:rsidRPr="00850558" w:rsidRDefault="004923C9" w:rsidP="004923C9">
                                  <w:pPr>
                                    <w:spacing w:before="100" w:beforeAutospacing="1" w:after="100" w:afterAutospacing="1" w:line="312" w:lineRule="auto"/>
                                    <w:ind w:left="34" w:hanging="5"/>
                                    <w:rPr>
                                      <w:rFonts w:ascii="Arial" w:hAnsi="Arial" w:cs="Arial"/>
                                      <w:sz w:val="24"/>
                                      <w:szCs w:val="24"/>
                                    </w:rPr>
                                  </w:pPr>
                                  <w:r>
                                    <w:rPr>
                                      <w:rFonts w:ascii="Arial" w:hAnsi="Arial" w:cs="Arial"/>
                                      <w:sz w:val="24"/>
                                      <w:szCs w:val="24"/>
                                    </w:rPr>
                                    <w:t xml:space="preserve">What is </w:t>
                                  </w:r>
                                  <w:r w:rsidRPr="00850558">
                                    <w:rPr>
                                      <w:rFonts w:ascii="Arial" w:hAnsi="Arial" w:cs="Arial"/>
                                      <w:sz w:val="24"/>
                                      <w:szCs w:val="24"/>
                                    </w:rPr>
                                    <w:t>Distance Learning</w:t>
                                  </w:r>
                                  <w:r>
                                    <w:rPr>
                                      <w:rFonts w:ascii="Arial" w:hAnsi="Arial" w:cs="Arial"/>
                                      <w:sz w:val="24"/>
                                      <w:szCs w:val="24"/>
                                    </w:rPr>
                                    <w:t>?</w:t>
                                  </w:r>
                                </w:p>
                              </w:tc>
                              <w:tc>
                                <w:tcPr>
                                  <w:tcW w:w="2410"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Wiki #1</w:t>
                                  </w:r>
                                </w:p>
                              </w:tc>
                              <w:tc>
                                <w:tcPr>
                                  <w:tcW w:w="1418"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10</w:t>
                                  </w:r>
                                </w:p>
                              </w:tc>
                              <w:tc>
                                <w:tcPr>
                                  <w:tcW w:w="1984"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March 10</w:t>
                                  </w:r>
                                </w:p>
                              </w:tc>
                            </w:tr>
                            <w:tr w:rsidR="004923C9" w:rsidRPr="00850558" w:rsidTr="004923C9">
                              <w:trPr>
                                <w:trHeight w:val="246"/>
                              </w:trPr>
                              <w:tc>
                                <w:tcPr>
                                  <w:tcW w:w="1271" w:type="dxa"/>
                                  <w:vMerge/>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p>
                              </w:tc>
                              <w:tc>
                                <w:tcPr>
                                  <w:tcW w:w="2126" w:type="dxa"/>
                                  <w:vMerge/>
                                  <w:vAlign w:val="center"/>
                                </w:tcPr>
                                <w:p w:rsidR="004923C9" w:rsidRPr="00850558" w:rsidRDefault="004923C9" w:rsidP="004923C9">
                                  <w:pPr>
                                    <w:spacing w:before="100" w:beforeAutospacing="1" w:after="100" w:afterAutospacing="1" w:line="312" w:lineRule="auto"/>
                                    <w:ind w:left="709" w:hanging="5"/>
                                    <w:rPr>
                                      <w:rFonts w:ascii="Arial" w:hAnsi="Arial" w:cs="Arial"/>
                                      <w:sz w:val="24"/>
                                      <w:szCs w:val="24"/>
                                    </w:rPr>
                                  </w:pPr>
                                </w:p>
                              </w:tc>
                              <w:tc>
                                <w:tcPr>
                                  <w:tcW w:w="2410"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Presentation</w:t>
                                  </w:r>
                                </w:p>
                              </w:tc>
                              <w:tc>
                                <w:tcPr>
                                  <w:tcW w:w="1418"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20</w:t>
                                  </w:r>
                                </w:p>
                              </w:tc>
                              <w:tc>
                                <w:tcPr>
                                  <w:tcW w:w="1984" w:type="dxa"/>
                                  <w:vAlign w:val="center"/>
                                </w:tcPr>
                                <w:p w:rsidR="004923C9" w:rsidRPr="00850558" w:rsidRDefault="004923C9" w:rsidP="004923C9">
                                  <w:pPr>
                                    <w:spacing w:before="100" w:beforeAutospacing="1" w:after="100" w:afterAutospacing="1" w:line="312" w:lineRule="auto"/>
                                    <w:ind w:left="709" w:firstLine="709"/>
                                    <w:rPr>
                                      <w:rFonts w:ascii="Arial" w:hAnsi="Arial" w:cs="Arial"/>
                                      <w:sz w:val="24"/>
                                      <w:szCs w:val="24"/>
                                    </w:rPr>
                                  </w:pPr>
                                </w:p>
                              </w:tc>
                            </w:tr>
                            <w:tr w:rsidR="004923C9" w:rsidRPr="00850558" w:rsidTr="004923C9">
                              <w:trPr>
                                <w:trHeight w:val="892"/>
                              </w:trPr>
                              <w:tc>
                                <w:tcPr>
                                  <w:tcW w:w="1271"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r w:rsidRPr="00850558">
                                    <w:rPr>
                                      <w:rFonts w:ascii="Arial" w:hAnsi="Arial" w:cs="Arial"/>
                                      <w:sz w:val="24"/>
                                      <w:szCs w:val="24"/>
                                    </w:rPr>
                                    <w:t>2</w:t>
                                  </w:r>
                                </w:p>
                              </w:tc>
                              <w:tc>
                                <w:tcPr>
                                  <w:tcW w:w="2126"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ind w:hanging="5"/>
                                    <w:rPr>
                                      <w:rFonts w:ascii="Arial" w:hAnsi="Arial" w:cs="Arial"/>
                                      <w:sz w:val="24"/>
                                      <w:szCs w:val="24"/>
                                    </w:rPr>
                                  </w:pPr>
                                  <w:r w:rsidRPr="00850558">
                                    <w:rPr>
                                      <w:rFonts w:ascii="Arial" w:hAnsi="Arial" w:cs="Arial"/>
                                      <w:sz w:val="24"/>
                                      <w:szCs w:val="24"/>
                                    </w:rPr>
                                    <w:t>History &amp;Theories</w:t>
                                  </w:r>
                                </w:p>
                              </w:tc>
                              <w:tc>
                                <w:tcPr>
                                  <w:tcW w:w="2410"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Brief Paper</w:t>
                                  </w:r>
                                </w:p>
                              </w:tc>
                              <w:tc>
                                <w:tcPr>
                                  <w:tcW w:w="1418"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20</w:t>
                                  </w:r>
                                </w:p>
                              </w:tc>
                              <w:tc>
                                <w:tcPr>
                                  <w:tcW w:w="1984"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March 24</w:t>
                                  </w:r>
                                </w:p>
                              </w:tc>
                            </w:tr>
                            <w:tr w:rsidR="004923C9" w:rsidRPr="00850558" w:rsidTr="004923C9">
                              <w:trPr>
                                <w:trHeight w:val="531"/>
                              </w:trPr>
                              <w:tc>
                                <w:tcPr>
                                  <w:tcW w:w="9209" w:type="dxa"/>
                                  <w:gridSpan w:val="5"/>
                                  <w:vAlign w:val="center"/>
                                </w:tcPr>
                                <w:p w:rsidR="004923C9" w:rsidRPr="00850558" w:rsidRDefault="004923C9" w:rsidP="004923C9">
                                  <w:pPr>
                                    <w:spacing w:before="100" w:beforeAutospacing="1" w:after="100" w:afterAutospacing="1" w:line="312" w:lineRule="auto"/>
                                    <w:ind w:hanging="5"/>
                                    <w:jc w:val="center"/>
                                    <w:rPr>
                                      <w:rFonts w:ascii="Arial" w:hAnsi="Arial" w:cs="Arial"/>
                                      <w:sz w:val="24"/>
                                      <w:szCs w:val="24"/>
                                    </w:rPr>
                                  </w:pPr>
                                  <w:r w:rsidRPr="00850558">
                                    <w:rPr>
                                      <w:rFonts w:ascii="Arial" w:hAnsi="Arial" w:cs="Arial"/>
                                      <w:sz w:val="24"/>
                                      <w:szCs w:val="24"/>
                                    </w:rPr>
                                    <w:t>Spring Brake</w:t>
                                  </w:r>
                                </w:p>
                              </w:tc>
                            </w:tr>
                            <w:tr w:rsidR="004923C9" w:rsidRPr="00850558" w:rsidTr="004923C9">
                              <w:trPr>
                                <w:trHeight w:val="122"/>
                              </w:trPr>
                              <w:tc>
                                <w:tcPr>
                                  <w:tcW w:w="1271" w:type="dxa"/>
                                  <w:vMerge w:val="restart"/>
                                  <w:shd w:val="clear" w:color="auto" w:fill="BFBFBF" w:themeFill="background1" w:themeFillShade="BF"/>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r w:rsidRPr="00850558">
                                    <w:rPr>
                                      <w:rFonts w:ascii="Arial" w:hAnsi="Arial" w:cs="Arial"/>
                                      <w:sz w:val="24"/>
                                      <w:szCs w:val="24"/>
                                    </w:rPr>
                                    <w:t>3</w:t>
                                  </w:r>
                                </w:p>
                              </w:tc>
                              <w:tc>
                                <w:tcPr>
                                  <w:tcW w:w="2126" w:type="dxa"/>
                                  <w:vMerge w:val="restart"/>
                                  <w:shd w:val="clear" w:color="auto" w:fill="BFBFBF" w:themeFill="background1" w:themeFillShade="BF"/>
                                  <w:vAlign w:val="center"/>
                                </w:tcPr>
                                <w:p w:rsidR="004923C9" w:rsidRPr="00850558" w:rsidRDefault="004923C9" w:rsidP="004923C9">
                                  <w:pPr>
                                    <w:spacing w:before="100" w:beforeAutospacing="1" w:after="100" w:afterAutospacing="1" w:line="312" w:lineRule="auto"/>
                                    <w:ind w:hanging="5"/>
                                    <w:rPr>
                                      <w:rFonts w:ascii="Arial" w:hAnsi="Arial" w:cs="Arial"/>
                                      <w:sz w:val="24"/>
                                      <w:szCs w:val="24"/>
                                    </w:rPr>
                                  </w:pPr>
                                  <w:r>
                                    <w:rPr>
                                      <w:rFonts w:ascii="Arial" w:hAnsi="Arial" w:cs="Arial"/>
                                      <w:sz w:val="24"/>
                                      <w:szCs w:val="24"/>
                                    </w:rPr>
                                    <w:t xml:space="preserve">Distance </w:t>
                                  </w:r>
                                  <w:r w:rsidRPr="00850558">
                                    <w:rPr>
                                      <w:rFonts w:ascii="Arial" w:hAnsi="Arial" w:cs="Arial"/>
                                      <w:sz w:val="24"/>
                                      <w:szCs w:val="24"/>
                                    </w:rPr>
                                    <w:t>Learners</w:t>
                                  </w:r>
                                </w:p>
                              </w:tc>
                              <w:tc>
                                <w:tcPr>
                                  <w:tcW w:w="2410"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Discussion#1</w:t>
                                  </w:r>
                                </w:p>
                              </w:tc>
                              <w:tc>
                                <w:tcPr>
                                  <w:tcW w:w="1418"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10</w:t>
                                  </w:r>
                                </w:p>
                              </w:tc>
                              <w:tc>
                                <w:tcPr>
                                  <w:tcW w:w="1984"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April 7</w:t>
                                  </w:r>
                                </w:p>
                              </w:tc>
                            </w:tr>
                            <w:tr w:rsidR="004923C9" w:rsidRPr="00850558" w:rsidTr="004923C9">
                              <w:trPr>
                                <w:trHeight w:val="121"/>
                              </w:trPr>
                              <w:tc>
                                <w:tcPr>
                                  <w:tcW w:w="1271" w:type="dxa"/>
                                  <w:vMerge/>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p>
                              </w:tc>
                              <w:tc>
                                <w:tcPr>
                                  <w:tcW w:w="2126" w:type="dxa"/>
                                  <w:vMerge/>
                                  <w:vAlign w:val="center"/>
                                </w:tcPr>
                                <w:p w:rsidR="004923C9" w:rsidRPr="00850558" w:rsidRDefault="004923C9" w:rsidP="004923C9">
                                  <w:pPr>
                                    <w:spacing w:before="100" w:beforeAutospacing="1" w:after="100" w:afterAutospacing="1" w:line="312" w:lineRule="auto"/>
                                    <w:ind w:left="709" w:hanging="5"/>
                                    <w:rPr>
                                      <w:rFonts w:ascii="Arial" w:hAnsi="Arial" w:cs="Arial"/>
                                      <w:sz w:val="24"/>
                                      <w:szCs w:val="24"/>
                                    </w:rPr>
                                  </w:pPr>
                                </w:p>
                              </w:tc>
                              <w:tc>
                                <w:tcPr>
                                  <w:tcW w:w="2410"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Group Project</w:t>
                                  </w:r>
                                </w:p>
                              </w:tc>
                              <w:tc>
                                <w:tcPr>
                                  <w:tcW w:w="1418"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50</w:t>
                                  </w:r>
                                </w:p>
                              </w:tc>
                              <w:tc>
                                <w:tcPr>
                                  <w:tcW w:w="1984"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April 14</w:t>
                                  </w:r>
                                </w:p>
                              </w:tc>
                            </w:tr>
                            <w:tr w:rsidR="004923C9" w:rsidRPr="00850558" w:rsidTr="004923C9">
                              <w:trPr>
                                <w:trHeight w:val="660"/>
                              </w:trPr>
                              <w:tc>
                                <w:tcPr>
                                  <w:tcW w:w="1271"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r w:rsidRPr="00850558">
                                    <w:rPr>
                                      <w:rFonts w:ascii="Arial" w:hAnsi="Arial" w:cs="Arial"/>
                                      <w:sz w:val="24"/>
                                      <w:szCs w:val="24"/>
                                    </w:rPr>
                                    <w:t>4</w:t>
                                  </w:r>
                                </w:p>
                              </w:tc>
                              <w:tc>
                                <w:tcPr>
                                  <w:tcW w:w="2126"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ind w:hanging="5"/>
                                    <w:rPr>
                                      <w:rFonts w:ascii="Arial" w:hAnsi="Arial" w:cs="Arial"/>
                                      <w:sz w:val="24"/>
                                      <w:szCs w:val="24"/>
                                    </w:rPr>
                                  </w:pPr>
                                  <w:r>
                                    <w:rPr>
                                      <w:rFonts w:ascii="Arial" w:hAnsi="Arial" w:cs="Arial"/>
                                      <w:sz w:val="24"/>
                                      <w:szCs w:val="24"/>
                                    </w:rPr>
                                    <w:t xml:space="preserve">Media </w:t>
                                  </w:r>
                                  <w:r w:rsidRPr="00850558">
                                    <w:rPr>
                                      <w:rFonts w:ascii="Arial" w:hAnsi="Arial" w:cs="Arial"/>
                                      <w:sz w:val="24"/>
                                      <w:szCs w:val="24"/>
                                    </w:rPr>
                                    <w:t>Selection</w:t>
                                  </w:r>
                                </w:p>
                              </w:tc>
                              <w:tc>
                                <w:tcPr>
                                  <w:tcW w:w="2410"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Blog #1</w:t>
                                  </w:r>
                                </w:p>
                              </w:tc>
                              <w:tc>
                                <w:tcPr>
                                  <w:tcW w:w="1418"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10</w:t>
                                  </w:r>
                                </w:p>
                              </w:tc>
                              <w:tc>
                                <w:tcPr>
                                  <w:tcW w:w="1984"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April 21</w:t>
                                  </w:r>
                                </w:p>
                              </w:tc>
                            </w:tr>
                          </w:tbl>
                          <w:p w:rsidR="004923C9" w:rsidRPr="004923C9" w:rsidRDefault="004923C9">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894FE8" id="_x0000_t202" coordsize="21600,21600" o:spt="202" path="m,l,21600r21600,l21600,xe">
                <v:stroke joinstyle="miter"/>
                <v:path gradientshapeok="t" o:connecttype="rect"/>
              </v:shapetype>
              <v:shape id="Πλαίσιο κειμένου 2" o:spid="_x0000_s1027" type="#_x0000_t202" style="position:absolute;left:0;text-align:left;margin-left:7.05pt;margin-top:54.35pt;width:488.25pt;height:294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" fillcolor="#f2f2f2 [3052]">
                <v:textbox>
                  <w:txbxContent>
                    <w:p w:rsidR="004923C9" w:rsidRDefault="004923C9">
                      <w:pPr>
                        <w:rPr>
                          <w:rFonts w:ascii="Arial" w:hAnsi="Arial" w:cs="Arial"/>
                          <w:b/>
                          <w:sz w:val="28"/>
                          <w:szCs w:val="28"/>
                        </w:rPr>
                      </w:pPr>
                    </w:p>
                    <w:p w:rsidR="004923C9" w:rsidRDefault="004923C9" w:rsidP="004923C9">
                      <w:pPr>
                        <w:jc w:val="center"/>
                        <w:rPr>
                          <w:rFonts w:ascii="Arial" w:hAnsi="Arial" w:cs="Arial"/>
                          <w:b/>
                          <w:sz w:val="28"/>
                          <w:szCs w:val="28"/>
                        </w:rPr>
                      </w:pPr>
                      <w:r w:rsidRPr="00E820D9">
                        <w:rPr>
                          <w:rFonts w:ascii="Arial" w:hAnsi="Arial" w:cs="Arial"/>
                          <w:b/>
                          <w:sz w:val="28"/>
                          <w:szCs w:val="28"/>
                        </w:rPr>
                        <w:t>Class Schedul</w:t>
                      </w:r>
                      <w:r>
                        <w:rPr>
                          <w:rFonts w:ascii="Arial" w:hAnsi="Arial" w:cs="Arial"/>
                          <w:b/>
                          <w:sz w:val="28"/>
                          <w:szCs w:val="28"/>
                        </w:rPr>
                        <w:t>e</w:t>
                      </w:r>
                    </w:p>
                    <w:tbl>
                      <w:tblPr>
                        <w:tblStyle w:val="a8"/>
                        <w:tblW w:w="9209" w:type="dxa"/>
                        <w:tblLayout w:type="fixed"/>
                        <w:tblLook w:val="04A0" w:firstRow="1" w:lastRow="0" w:firstColumn="1" w:lastColumn="0" w:noHBand="0" w:noVBand="1"/>
                      </w:tblPr>
                      <w:tblGrid>
                        <w:gridCol w:w="1271"/>
                        <w:gridCol w:w="2126"/>
                        <w:gridCol w:w="2410"/>
                        <w:gridCol w:w="1418"/>
                        <w:gridCol w:w="1984"/>
                      </w:tblGrid>
                      <w:tr w:rsidR="004923C9" w:rsidRPr="00850558" w:rsidTr="004923C9">
                        <w:trPr>
                          <w:trHeight w:val="650"/>
                        </w:trPr>
                        <w:tc>
                          <w:tcPr>
                            <w:tcW w:w="1271"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lang w:val="en-GB"/>
                              </w:rPr>
                            </w:pPr>
                            <w:r w:rsidRPr="00850558">
                              <w:rPr>
                                <w:rFonts w:ascii="Arial" w:hAnsi="Arial" w:cs="Arial"/>
                                <w:color w:val="EEECE1" w:themeColor="background2"/>
                                <w:sz w:val="24"/>
                                <w:szCs w:val="24"/>
                                <w:lang w:val="en-GB"/>
                              </w:rPr>
                              <w:t>LESSON</w:t>
                            </w:r>
                          </w:p>
                        </w:tc>
                        <w:tc>
                          <w:tcPr>
                            <w:tcW w:w="2126"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rPr>
                            </w:pPr>
                            <w:r w:rsidRPr="00850558">
                              <w:rPr>
                                <w:rFonts w:ascii="Arial" w:hAnsi="Arial" w:cs="Arial"/>
                                <w:color w:val="EEECE1" w:themeColor="background2"/>
                                <w:sz w:val="24"/>
                                <w:szCs w:val="24"/>
                              </w:rPr>
                              <w:t>TOPIC</w:t>
                            </w:r>
                          </w:p>
                        </w:tc>
                        <w:tc>
                          <w:tcPr>
                            <w:tcW w:w="2410"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rPr>
                            </w:pPr>
                            <w:r w:rsidRPr="00850558">
                              <w:rPr>
                                <w:rFonts w:ascii="Arial" w:hAnsi="Arial" w:cs="Arial"/>
                                <w:color w:val="EEECE1" w:themeColor="background2"/>
                                <w:sz w:val="24"/>
                                <w:szCs w:val="24"/>
                              </w:rPr>
                              <w:t>ASSIGMENT</w:t>
                            </w:r>
                          </w:p>
                        </w:tc>
                        <w:tc>
                          <w:tcPr>
                            <w:tcW w:w="1418"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rPr>
                            </w:pPr>
                            <w:r w:rsidRPr="00850558">
                              <w:rPr>
                                <w:rFonts w:ascii="Arial" w:hAnsi="Arial" w:cs="Arial"/>
                                <w:color w:val="EEECE1" w:themeColor="background2"/>
                                <w:sz w:val="24"/>
                                <w:szCs w:val="24"/>
                              </w:rPr>
                              <w:t>Points</w:t>
                            </w:r>
                          </w:p>
                        </w:tc>
                        <w:tc>
                          <w:tcPr>
                            <w:tcW w:w="1984" w:type="dxa"/>
                            <w:shd w:val="clear" w:color="auto" w:fill="808080" w:themeFill="background1" w:themeFillShade="80"/>
                            <w:vAlign w:val="center"/>
                          </w:tcPr>
                          <w:p w:rsidR="004923C9" w:rsidRPr="00850558" w:rsidRDefault="004923C9" w:rsidP="004923C9">
                            <w:pPr>
                              <w:spacing w:before="100" w:beforeAutospacing="1" w:after="100" w:afterAutospacing="1" w:line="312" w:lineRule="auto"/>
                              <w:jc w:val="center"/>
                              <w:rPr>
                                <w:rFonts w:ascii="Arial" w:hAnsi="Arial" w:cs="Arial"/>
                                <w:color w:val="EEECE1" w:themeColor="background2"/>
                                <w:sz w:val="24"/>
                                <w:szCs w:val="24"/>
                              </w:rPr>
                            </w:pPr>
                            <w:r w:rsidRPr="00850558">
                              <w:rPr>
                                <w:rFonts w:ascii="Arial" w:hAnsi="Arial" w:cs="Arial"/>
                                <w:color w:val="EEECE1" w:themeColor="background2"/>
                                <w:sz w:val="24"/>
                                <w:szCs w:val="24"/>
                              </w:rPr>
                              <w:t>DUE</w:t>
                            </w:r>
                          </w:p>
                        </w:tc>
                      </w:tr>
                      <w:tr w:rsidR="004923C9" w:rsidRPr="00850558" w:rsidTr="004923C9">
                        <w:trPr>
                          <w:trHeight w:val="246"/>
                        </w:trPr>
                        <w:tc>
                          <w:tcPr>
                            <w:tcW w:w="1271" w:type="dxa"/>
                            <w:vMerge w:val="restart"/>
                            <w:shd w:val="clear" w:color="auto" w:fill="BFBFBF" w:themeFill="background1" w:themeFillShade="BF"/>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r w:rsidRPr="00850558">
                              <w:rPr>
                                <w:rFonts w:ascii="Arial" w:hAnsi="Arial" w:cs="Arial"/>
                                <w:sz w:val="24"/>
                                <w:szCs w:val="24"/>
                              </w:rPr>
                              <w:t>1</w:t>
                            </w:r>
                          </w:p>
                        </w:tc>
                        <w:tc>
                          <w:tcPr>
                            <w:tcW w:w="2126" w:type="dxa"/>
                            <w:vMerge w:val="restart"/>
                            <w:shd w:val="clear" w:color="auto" w:fill="BFBFBF" w:themeFill="background1" w:themeFillShade="BF"/>
                            <w:vAlign w:val="center"/>
                          </w:tcPr>
                          <w:p w:rsidR="004923C9" w:rsidRPr="00850558" w:rsidRDefault="004923C9" w:rsidP="004923C9">
                            <w:pPr>
                              <w:spacing w:before="100" w:beforeAutospacing="1" w:after="100" w:afterAutospacing="1" w:line="312" w:lineRule="auto"/>
                              <w:ind w:left="34" w:hanging="5"/>
                              <w:rPr>
                                <w:rFonts w:ascii="Arial" w:hAnsi="Arial" w:cs="Arial"/>
                                <w:sz w:val="24"/>
                                <w:szCs w:val="24"/>
                              </w:rPr>
                            </w:pPr>
                            <w:r>
                              <w:rPr>
                                <w:rFonts w:ascii="Arial" w:hAnsi="Arial" w:cs="Arial"/>
                                <w:sz w:val="24"/>
                                <w:szCs w:val="24"/>
                              </w:rPr>
                              <w:t xml:space="preserve">What is </w:t>
                            </w:r>
                            <w:r w:rsidRPr="00850558">
                              <w:rPr>
                                <w:rFonts w:ascii="Arial" w:hAnsi="Arial" w:cs="Arial"/>
                                <w:sz w:val="24"/>
                                <w:szCs w:val="24"/>
                              </w:rPr>
                              <w:t>Distance Learning</w:t>
                            </w:r>
                            <w:r>
                              <w:rPr>
                                <w:rFonts w:ascii="Arial" w:hAnsi="Arial" w:cs="Arial"/>
                                <w:sz w:val="24"/>
                                <w:szCs w:val="24"/>
                              </w:rPr>
                              <w:t>?</w:t>
                            </w:r>
                          </w:p>
                        </w:tc>
                        <w:tc>
                          <w:tcPr>
                            <w:tcW w:w="2410"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Wiki #1</w:t>
                            </w:r>
                          </w:p>
                        </w:tc>
                        <w:tc>
                          <w:tcPr>
                            <w:tcW w:w="1418"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10</w:t>
                            </w:r>
                          </w:p>
                        </w:tc>
                        <w:tc>
                          <w:tcPr>
                            <w:tcW w:w="1984"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March 10</w:t>
                            </w:r>
                          </w:p>
                        </w:tc>
                      </w:tr>
                      <w:tr w:rsidR="004923C9" w:rsidRPr="00850558" w:rsidTr="004923C9">
                        <w:trPr>
                          <w:trHeight w:val="246"/>
                        </w:trPr>
                        <w:tc>
                          <w:tcPr>
                            <w:tcW w:w="1271" w:type="dxa"/>
                            <w:vMerge/>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p>
                        </w:tc>
                        <w:tc>
                          <w:tcPr>
                            <w:tcW w:w="2126" w:type="dxa"/>
                            <w:vMerge/>
                            <w:vAlign w:val="center"/>
                          </w:tcPr>
                          <w:p w:rsidR="004923C9" w:rsidRPr="00850558" w:rsidRDefault="004923C9" w:rsidP="004923C9">
                            <w:pPr>
                              <w:spacing w:before="100" w:beforeAutospacing="1" w:after="100" w:afterAutospacing="1" w:line="312" w:lineRule="auto"/>
                              <w:ind w:left="709" w:hanging="5"/>
                              <w:rPr>
                                <w:rFonts w:ascii="Arial" w:hAnsi="Arial" w:cs="Arial"/>
                                <w:sz w:val="24"/>
                                <w:szCs w:val="24"/>
                              </w:rPr>
                            </w:pPr>
                          </w:p>
                        </w:tc>
                        <w:tc>
                          <w:tcPr>
                            <w:tcW w:w="2410"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Presentation</w:t>
                            </w:r>
                          </w:p>
                        </w:tc>
                        <w:tc>
                          <w:tcPr>
                            <w:tcW w:w="1418"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20</w:t>
                            </w:r>
                          </w:p>
                        </w:tc>
                        <w:tc>
                          <w:tcPr>
                            <w:tcW w:w="1984" w:type="dxa"/>
                            <w:vAlign w:val="center"/>
                          </w:tcPr>
                          <w:p w:rsidR="004923C9" w:rsidRPr="00850558" w:rsidRDefault="004923C9" w:rsidP="004923C9">
                            <w:pPr>
                              <w:spacing w:before="100" w:beforeAutospacing="1" w:after="100" w:afterAutospacing="1" w:line="312" w:lineRule="auto"/>
                              <w:ind w:left="709" w:firstLine="709"/>
                              <w:rPr>
                                <w:rFonts w:ascii="Arial" w:hAnsi="Arial" w:cs="Arial"/>
                                <w:sz w:val="24"/>
                                <w:szCs w:val="24"/>
                              </w:rPr>
                            </w:pPr>
                          </w:p>
                        </w:tc>
                      </w:tr>
                      <w:tr w:rsidR="004923C9" w:rsidRPr="00850558" w:rsidTr="004923C9">
                        <w:trPr>
                          <w:trHeight w:val="892"/>
                        </w:trPr>
                        <w:tc>
                          <w:tcPr>
                            <w:tcW w:w="1271"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r w:rsidRPr="00850558">
                              <w:rPr>
                                <w:rFonts w:ascii="Arial" w:hAnsi="Arial" w:cs="Arial"/>
                                <w:sz w:val="24"/>
                                <w:szCs w:val="24"/>
                              </w:rPr>
                              <w:t>2</w:t>
                            </w:r>
                          </w:p>
                        </w:tc>
                        <w:tc>
                          <w:tcPr>
                            <w:tcW w:w="2126"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ind w:hanging="5"/>
                              <w:rPr>
                                <w:rFonts w:ascii="Arial" w:hAnsi="Arial" w:cs="Arial"/>
                                <w:sz w:val="24"/>
                                <w:szCs w:val="24"/>
                              </w:rPr>
                            </w:pPr>
                            <w:r w:rsidRPr="00850558">
                              <w:rPr>
                                <w:rFonts w:ascii="Arial" w:hAnsi="Arial" w:cs="Arial"/>
                                <w:sz w:val="24"/>
                                <w:szCs w:val="24"/>
                              </w:rPr>
                              <w:t>History &amp;Theories</w:t>
                            </w:r>
                          </w:p>
                        </w:tc>
                        <w:tc>
                          <w:tcPr>
                            <w:tcW w:w="2410"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Brief Paper</w:t>
                            </w:r>
                          </w:p>
                        </w:tc>
                        <w:tc>
                          <w:tcPr>
                            <w:tcW w:w="1418"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20</w:t>
                            </w:r>
                          </w:p>
                        </w:tc>
                        <w:tc>
                          <w:tcPr>
                            <w:tcW w:w="1984"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March 24</w:t>
                            </w:r>
                          </w:p>
                        </w:tc>
                      </w:tr>
                      <w:tr w:rsidR="004923C9" w:rsidRPr="00850558" w:rsidTr="004923C9">
                        <w:trPr>
                          <w:trHeight w:val="531"/>
                        </w:trPr>
                        <w:tc>
                          <w:tcPr>
                            <w:tcW w:w="9209" w:type="dxa"/>
                            <w:gridSpan w:val="5"/>
                            <w:vAlign w:val="center"/>
                          </w:tcPr>
                          <w:p w:rsidR="004923C9" w:rsidRPr="00850558" w:rsidRDefault="004923C9" w:rsidP="004923C9">
                            <w:pPr>
                              <w:spacing w:before="100" w:beforeAutospacing="1" w:after="100" w:afterAutospacing="1" w:line="312" w:lineRule="auto"/>
                              <w:ind w:hanging="5"/>
                              <w:jc w:val="center"/>
                              <w:rPr>
                                <w:rFonts w:ascii="Arial" w:hAnsi="Arial" w:cs="Arial"/>
                                <w:sz w:val="24"/>
                                <w:szCs w:val="24"/>
                              </w:rPr>
                            </w:pPr>
                            <w:r w:rsidRPr="00850558">
                              <w:rPr>
                                <w:rFonts w:ascii="Arial" w:hAnsi="Arial" w:cs="Arial"/>
                                <w:sz w:val="24"/>
                                <w:szCs w:val="24"/>
                              </w:rPr>
                              <w:t>Spring Brake</w:t>
                            </w:r>
                          </w:p>
                        </w:tc>
                      </w:tr>
                      <w:tr w:rsidR="004923C9" w:rsidRPr="00850558" w:rsidTr="004923C9">
                        <w:trPr>
                          <w:trHeight w:val="122"/>
                        </w:trPr>
                        <w:tc>
                          <w:tcPr>
                            <w:tcW w:w="1271" w:type="dxa"/>
                            <w:vMerge w:val="restart"/>
                            <w:shd w:val="clear" w:color="auto" w:fill="BFBFBF" w:themeFill="background1" w:themeFillShade="BF"/>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r w:rsidRPr="00850558">
                              <w:rPr>
                                <w:rFonts w:ascii="Arial" w:hAnsi="Arial" w:cs="Arial"/>
                                <w:sz w:val="24"/>
                                <w:szCs w:val="24"/>
                              </w:rPr>
                              <w:t>3</w:t>
                            </w:r>
                          </w:p>
                        </w:tc>
                        <w:tc>
                          <w:tcPr>
                            <w:tcW w:w="2126" w:type="dxa"/>
                            <w:vMerge w:val="restart"/>
                            <w:shd w:val="clear" w:color="auto" w:fill="BFBFBF" w:themeFill="background1" w:themeFillShade="BF"/>
                            <w:vAlign w:val="center"/>
                          </w:tcPr>
                          <w:p w:rsidR="004923C9" w:rsidRPr="00850558" w:rsidRDefault="004923C9" w:rsidP="004923C9">
                            <w:pPr>
                              <w:spacing w:before="100" w:beforeAutospacing="1" w:after="100" w:afterAutospacing="1" w:line="312" w:lineRule="auto"/>
                              <w:ind w:hanging="5"/>
                              <w:rPr>
                                <w:rFonts w:ascii="Arial" w:hAnsi="Arial" w:cs="Arial"/>
                                <w:sz w:val="24"/>
                                <w:szCs w:val="24"/>
                              </w:rPr>
                            </w:pPr>
                            <w:r>
                              <w:rPr>
                                <w:rFonts w:ascii="Arial" w:hAnsi="Arial" w:cs="Arial"/>
                                <w:sz w:val="24"/>
                                <w:szCs w:val="24"/>
                              </w:rPr>
                              <w:t xml:space="preserve">Distance </w:t>
                            </w:r>
                            <w:r w:rsidRPr="00850558">
                              <w:rPr>
                                <w:rFonts w:ascii="Arial" w:hAnsi="Arial" w:cs="Arial"/>
                                <w:sz w:val="24"/>
                                <w:szCs w:val="24"/>
                              </w:rPr>
                              <w:t>Learners</w:t>
                            </w:r>
                          </w:p>
                        </w:tc>
                        <w:tc>
                          <w:tcPr>
                            <w:tcW w:w="2410"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Discussion#1</w:t>
                            </w:r>
                          </w:p>
                        </w:tc>
                        <w:tc>
                          <w:tcPr>
                            <w:tcW w:w="1418"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10</w:t>
                            </w:r>
                          </w:p>
                        </w:tc>
                        <w:tc>
                          <w:tcPr>
                            <w:tcW w:w="1984"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April 7</w:t>
                            </w:r>
                          </w:p>
                        </w:tc>
                      </w:tr>
                      <w:tr w:rsidR="004923C9" w:rsidRPr="00850558" w:rsidTr="004923C9">
                        <w:trPr>
                          <w:trHeight w:val="121"/>
                        </w:trPr>
                        <w:tc>
                          <w:tcPr>
                            <w:tcW w:w="1271" w:type="dxa"/>
                            <w:vMerge/>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p>
                        </w:tc>
                        <w:tc>
                          <w:tcPr>
                            <w:tcW w:w="2126" w:type="dxa"/>
                            <w:vMerge/>
                            <w:vAlign w:val="center"/>
                          </w:tcPr>
                          <w:p w:rsidR="004923C9" w:rsidRPr="00850558" w:rsidRDefault="004923C9" w:rsidP="004923C9">
                            <w:pPr>
                              <w:spacing w:before="100" w:beforeAutospacing="1" w:after="100" w:afterAutospacing="1" w:line="312" w:lineRule="auto"/>
                              <w:ind w:left="709" w:hanging="5"/>
                              <w:rPr>
                                <w:rFonts w:ascii="Arial" w:hAnsi="Arial" w:cs="Arial"/>
                                <w:sz w:val="24"/>
                                <w:szCs w:val="24"/>
                              </w:rPr>
                            </w:pPr>
                          </w:p>
                        </w:tc>
                        <w:tc>
                          <w:tcPr>
                            <w:tcW w:w="2410"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Group Project</w:t>
                            </w:r>
                          </w:p>
                        </w:tc>
                        <w:tc>
                          <w:tcPr>
                            <w:tcW w:w="1418"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50</w:t>
                            </w:r>
                          </w:p>
                        </w:tc>
                        <w:tc>
                          <w:tcPr>
                            <w:tcW w:w="1984" w:type="dxa"/>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April 14</w:t>
                            </w:r>
                          </w:p>
                        </w:tc>
                      </w:tr>
                      <w:tr w:rsidR="004923C9" w:rsidRPr="00850558" w:rsidTr="004923C9">
                        <w:trPr>
                          <w:trHeight w:val="660"/>
                        </w:trPr>
                        <w:tc>
                          <w:tcPr>
                            <w:tcW w:w="1271"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jc w:val="center"/>
                              <w:rPr>
                                <w:rFonts w:ascii="Arial" w:hAnsi="Arial" w:cs="Arial"/>
                                <w:sz w:val="24"/>
                                <w:szCs w:val="24"/>
                              </w:rPr>
                            </w:pPr>
                            <w:r w:rsidRPr="00850558">
                              <w:rPr>
                                <w:rFonts w:ascii="Arial" w:hAnsi="Arial" w:cs="Arial"/>
                                <w:sz w:val="24"/>
                                <w:szCs w:val="24"/>
                              </w:rPr>
                              <w:t>4</w:t>
                            </w:r>
                          </w:p>
                        </w:tc>
                        <w:tc>
                          <w:tcPr>
                            <w:tcW w:w="2126"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ind w:hanging="5"/>
                              <w:rPr>
                                <w:rFonts w:ascii="Arial" w:hAnsi="Arial" w:cs="Arial"/>
                                <w:sz w:val="24"/>
                                <w:szCs w:val="24"/>
                              </w:rPr>
                            </w:pPr>
                            <w:r>
                              <w:rPr>
                                <w:rFonts w:ascii="Arial" w:hAnsi="Arial" w:cs="Arial"/>
                                <w:sz w:val="24"/>
                                <w:szCs w:val="24"/>
                              </w:rPr>
                              <w:t xml:space="preserve">Media </w:t>
                            </w:r>
                            <w:r w:rsidRPr="00850558">
                              <w:rPr>
                                <w:rFonts w:ascii="Arial" w:hAnsi="Arial" w:cs="Arial"/>
                                <w:sz w:val="24"/>
                                <w:szCs w:val="24"/>
                              </w:rPr>
                              <w:t>Selection</w:t>
                            </w:r>
                          </w:p>
                        </w:tc>
                        <w:tc>
                          <w:tcPr>
                            <w:tcW w:w="2410"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Blog #1</w:t>
                            </w:r>
                          </w:p>
                        </w:tc>
                        <w:tc>
                          <w:tcPr>
                            <w:tcW w:w="1418"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10</w:t>
                            </w:r>
                          </w:p>
                        </w:tc>
                        <w:tc>
                          <w:tcPr>
                            <w:tcW w:w="1984" w:type="dxa"/>
                            <w:shd w:val="clear" w:color="auto" w:fill="BFBFBF" w:themeFill="background1" w:themeFillShade="BF"/>
                            <w:vAlign w:val="center"/>
                          </w:tcPr>
                          <w:p w:rsidR="004923C9" w:rsidRPr="00850558" w:rsidRDefault="004923C9" w:rsidP="004923C9">
                            <w:pPr>
                              <w:spacing w:before="100" w:beforeAutospacing="1" w:after="100" w:afterAutospacing="1" w:line="312" w:lineRule="auto"/>
                              <w:rPr>
                                <w:rFonts w:ascii="Arial" w:hAnsi="Arial" w:cs="Arial"/>
                                <w:sz w:val="24"/>
                                <w:szCs w:val="24"/>
                              </w:rPr>
                            </w:pPr>
                            <w:r w:rsidRPr="00850558">
                              <w:rPr>
                                <w:rFonts w:ascii="Arial" w:hAnsi="Arial" w:cs="Arial"/>
                                <w:sz w:val="24"/>
                                <w:szCs w:val="24"/>
                              </w:rPr>
                              <w:t>April 21</w:t>
                            </w:r>
                          </w:p>
                        </w:tc>
                      </w:tr>
                    </w:tbl>
                    <w:p w:rsidR="004923C9" w:rsidRPr="004923C9" w:rsidRDefault="004923C9">
                      <w:pPr>
                        <w:rPr>
                          <w:lang w:val="el-GR"/>
                        </w:rPr>
                      </w:pPr>
                    </w:p>
                  </w:txbxContent>
                </v:textbox>
                <w10:wrap type="square" anchorx="margin"/>
              </v:shape>
            </w:pict>
          </mc:Fallback>
        </mc:AlternateContent>
      </w:r>
      <w:r w:rsidRPr="00101571">
        <w:rPr>
          <w:rFonts w:ascii="Times New Roman" w:hAnsi="Times New Roman" w:cs="Times New Roman"/>
          <w:sz w:val="24"/>
          <w:szCs w:val="24"/>
        </w:rPr>
        <w:t>mythologies.</w:t>
      </w:r>
    </w:p>
    <w:p w:rsidR="002A5FE7" w:rsidRDefault="002A5FE7" w:rsidP="00D56D10">
      <w:pPr>
        <w:spacing w:before="100" w:beforeAutospacing="1" w:after="100" w:afterAutospacing="1" w:line="312" w:lineRule="auto"/>
        <w:ind w:left="709" w:firstLine="709"/>
        <w:jc w:val="both"/>
      </w:pPr>
    </w:p>
    <w:p w:rsidR="00336F16" w:rsidRDefault="00336F16" w:rsidP="00153190">
      <w:pPr>
        <w:pStyle w:val="3"/>
        <w:sectPr w:rsidR="00336F16" w:rsidSect="00E71818">
          <w:headerReference w:type="default" r:id="rId14"/>
          <w:pgSz w:w="12240" w:h="15840"/>
          <w:pgMar w:top="1418" w:right="1418" w:bottom="1418" w:left="1418" w:header="709" w:footer="709" w:gutter="0"/>
          <w:pgNumType w:chapStyle="1" w:chapSep="period"/>
          <w:cols w:space="708"/>
          <w:docGrid w:linePitch="360"/>
        </w:sectPr>
      </w:pPr>
    </w:p>
    <w:p w:rsidR="002A5FE7" w:rsidRPr="00DF79AC" w:rsidRDefault="007F28A8" w:rsidP="00DF79AC">
      <w:pPr>
        <w:pStyle w:val="1"/>
      </w:pPr>
      <w:r w:rsidRPr="00DF79AC">
        <w:lastRenderedPageBreak/>
        <w:t xml:space="preserve"> </w:t>
      </w:r>
      <w:bookmarkStart w:id="10" w:name="_Toc509834074"/>
      <w:r w:rsidR="002A5FE7" w:rsidRPr="00DF79AC">
        <w:t>Environmental issue</w:t>
      </w:r>
      <w:bookmarkEnd w:id="10"/>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Water pollution is an environmental issue that affects many water bodies. This photograph shows foam on the New River as it enters the United States from Mexico.</w:t>
      </w:r>
      <w:r w:rsidR="001A6BA8" w:rsidRPr="00101571">
        <w:rPr>
          <w:rFonts w:ascii="Times New Roman" w:hAnsi="Times New Roman" w:cs="Times New Roman"/>
          <w:sz w:val="24"/>
          <w:szCs w:val="24"/>
        </w:rPr>
        <w:t xml:space="preserve"> </w:t>
      </w:r>
    </w:p>
    <w:p w:rsidR="002A5FE7" w:rsidRPr="00101571" w:rsidRDefault="00162D0D"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noProof/>
          <w:sz w:val="24"/>
          <w:szCs w:val="24"/>
          <w:lang w:val="el-GR" w:eastAsia="el-GR"/>
        </w:rPr>
        <w:drawing>
          <wp:anchor distT="0" distB="0" distL="114300" distR="114300" simplePos="0" relativeHeight="251661312" behindDoc="1" locked="0" layoutInCell="1" allowOverlap="1" wp14:anchorId="2EE5DE08" wp14:editId="4383A0C3">
            <wp:simplePos x="0" y="0"/>
            <wp:positionH relativeFrom="margin">
              <wp:align>left</wp:align>
            </wp:positionH>
            <wp:positionV relativeFrom="paragraph">
              <wp:posOffset>5715</wp:posOffset>
            </wp:positionV>
            <wp:extent cx="3060000" cy="2199600"/>
            <wp:effectExtent l="0" t="0" r="7620" b="0"/>
            <wp:wrapSquare wrapText="bothSides"/>
            <wp:docPr id="1" name="Picture 1"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0000" cy="219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E7" w:rsidRPr="00101571">
        <w:rPr>
          <w:rFonts w:ascii="Times New Roman" w:hAnsi="Times New Roman" w:cs="Times New Roman"/>
          <w:sz w:val="24"/>
          <w:szCs w:val="24"/>
        </w:rPr>
        <w:t>Environmental issues are harmful effects of human activity on the biophysical environment. Environmental protection is a practice of protecting the natural environment on individual, organizational or governmental levels, for the benefit of both the environment and humans. Environmentalism, a social and environmental movement, addresses environmental issues through advocacy, education and activism.</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carbon dioxide equivalent of greenhouse gases (GHG) in the atmosphere has already exceeded 400 parts per million (NOAA) (with total "long-term" GHG exceeding 455 parts per million) (Intergovernmental Panel on Climate Change Report). This level is considered a tipping point. "The amount of greenhouse gas in the atmosphere is already above the threshold that can potentially cause dangerous climate change. We are already at risk of many areas of pollution...It's not next year or next decade, it's now." The UN Office for the Coordination of Humanitarian Affairs (OCHA) has stated "Climate change is not just a distant future threat. It is the main driver behind rising humanitarian needs and we are seeing its impact. The number of people affected and the damages inflicted by extreme weather has been unprecedented</w:t>
      </w:r>
      <w:r w:rsidR="00F6190F" w:rsidRPr="00101571">
        <w:rPr>
          <w:rFonts w:ascii="Times New Roman" w:hAnsi="Times New Roman" w:cs="Times New Roman"/>
          <w:sz w:val="24"/>
          <w:szCs w:val="24"/>
        </w:rPr>
        <w:t>."[2] Further, OCHA has stated:</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Climate disasters are on the rise. Around 70 percent of disasters are now climate related – up from around 5</w:t>
      </w:r>
      <w:r w:rsidR="00F6190F" w:rsidRPr="00101571">
        <w:rPr>
          <w:rFonts w:ascii="Times New Roman" w:hAnsi="Times New Roman" w:cs="Times New Roman"/>
          <w:sz w:val="24"/>
          <w:szCs w:val="24"/>
        </w:rPr>
        <w:t>0 percent from two decades ago.</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These disasters take a heavier human toll and come with a higher price tag. In the last decade, 2.4 billion people were affected by climate related disasters, compared to 1.7 billion in the previous decade. The cost of responding to disasters has risen</w:t>
      </w:r>
      <w:r w:rsidR="00F6190F" w:rsidRPr="00101571">
        <w:rPr>
          <w:rFonts w:ascii="Times New Roman" w:hAnsi="Times New Roman" w:cs="Times New Roman"/>
          <w:sz w:val="24"/>
          <w:szCs w:val="24"/>
        </w:rPr>
        <w:t xml:space="preserve"> tenfold between 1992 and 2008.</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lastRenderedPageBreak/>
        <w:t>Destructive sudden heavy rains, intense tropical storms, repeated flooding and droughts are likely to increase, as will the vulnerability of local communities in the absence of strong concerted action.</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 xml:space="preserve">Environment destruction caused by humans is a global problem, and this is a problem that is </w:t>
      </w:r>
      <w:proofErr w:type="spellStart"/>
      <w:r w:rsidRPr="00101571">
        <w:rPr>
          <w:rFonts w:ascii="Times New Roman" w:hAnsi="Times New Roman" w:cs="Times New Roman"/>
          <w:sz w:val="24"/>
          <w:szCs w:val="24"/>
        </w:rPr>
        <w:t>on going</w:t>
      </w:r>
      <w:proofErr w:type="spellEnd"/>
      <w:r w:rsidRPr="00101571">
        <w:rPr>
          <w:rFonts w:ascii="Times New Roman" w:hAnsi="Times New Roman" w:cs="Times New Roman"/>
          <w:sz w:val="24"/>
          <w:szCs w:val="24"/>
        </w:rPr>
        <w:t xml:space="preserve"> every day. By year 2050, the global human population is expected to grow by 2 billion people, thereby reaching a level of 9.6 billion people (Living Blue Planet 24</w:t>
      </w:r>
      <w:proofErr w:type="gramStart"/>
      <w:r w:rsidRPr="00101571">
        <w:rPr>
          <w:rFonts w:ascii="Times New Roman" w:hAnsi="Times New Roman" w:cs="Times New Roman"/>
          <w:sz w:val="24"/>
          <w:szCs w:val="24"/>
        </w:rPr>
        <w:t>).[</w:t>
      </w:r>
      <w:proofErr w:type="gramEnd"/>
      <w:r w:rsidRPr="00101571">
        <w:rPr>
          <w:rFonts w:ascii="Times New Roman" w:hAnsi="Times New Roman" w:cs="Times New Roman"/>
          <w:sz w:val="24"/>
          <w:szCs w:val="24"/>
        </w:rPr>
        <w:t xml:space="preserve">4] The human effects on Earth can be seen in many different ways. A main one is the temperature rise, and according to the </w:t>
      </w:r>
      <w:proofErr w:type="gramStart"/>
      <w:r w:rsidRPr="00101571">
        <w:rPr>
          <w:rFonts w:ascii="Times New Roman" w:hAnsi="Times New Roman" w:cs="Times New Roman"/>
          <w:sz w:val="24"/>
          <w:szCs w:val="24"/>
        </w:rPr>
        <w:t>report ”Our</w:t>
      </w:r>
      <w:proofErr w:type="gramEnd"/>
      <w:r w:rsidRPr="00101571">
        <w:rPr>
          <w:rFonts w:ascii="Times New Roman" w:hAnsi="Times New Roman" w:cs="Times New Roman"/>
          <w:sz w:val="24"/>
          <w:szCs w:val="24"/>
        </w:rPr>
        <w:t xml:space="preserve"> Changing Climate”, the global warming that has been going on for the past 50 years is primarily due to human activities (Walsh, et al. 20). Since 1895, the U.S. average temperature has increased from 1.3 °F to 1.9 °F, with most of the increase taken place since around year 1970 (Walsh, et al. 20).</w:t>
      </w:r>
    </w:p>
    <w:p w:rsidR="00DF4268" w:rsidRDefault="00DF4268" w:rsidP="00DF4268">
      <w:pPr>
        <w:spacing w:before="100" w:beforeAutospacing="1" w:after="100" w:afterAutospacing="1" w:line="312" w:lineRule="auto"/>
        <w:jc w:val="both"/>
        <w:sectPr w:rsidR="00DF4268" w:rsidSect="004B2F22">
          <w:headerReference w:type="default" r:id="rId16"/>
          <w:footerReference w:type="default" r:id="rId17"/>
          <w:pgSz w:w="12240" w:h="15840"/>
          <w:pgMar w:top="1418" w:right="1418" w:bottom="1418" w:left="1418" w:header="709" w:footer="709" w:gutter="0"/>
          <w:pgNumType w:chapStyle="1" w:chapSep="period"/>
          <w:cols w:space="708"/>
          <w:docGrid w:linePitch="360"/>
        </w:sectPr>
      </w:pPr>
    </w:p>
    <w:p w:rsidR="002A5FE7" w:rsidRPr="00DF79AC" w:rsidRDefault="002A5FE7" w:rsidP="00DF79AC">
      <w:pPr>
        <w:pStyle w:val="1"/>
      </w:pPr>
      <w:bookmarkStart w:id="11" w:name="_Toc509834075"/>
      <w:r w:rsidRPr="00DF79AC">
        <w:lastRenderedPageBreak/>
        <w:t>Ecological footprint</w:t>
      </w:r>
      <w:bookmarkEnd w:id="11"/>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This article may be too technical for most readers to understand. Please help improve it to make it understandable to non-experts, without removing the technical details. (August 2015) (Learn how and when to remove this template message)</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natural resources of Earth are finite.</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ecological footprint measures human demand on nature, i.e., the quantity of nature it takes to support people or an economy. It tracks this demand through an ecological accounting system. The accounts contrast the biologically productive area people use for their consumption to the biologically productive area available within a region or the world (</w:t>
      </w:r>
      <w:proofErr w:type="spellStart"/>
      <w:r w:rsidRPr="00101571">
        <w:rPr>
          <w:rFonts w:ascii="Times New Roman" w:hAnsi="Times New Roman" w:cs="Times New Roman"/>
          <w:sz w:val="24"/>
          <w:szCs w:val="24"/>
        </w:rPr>
        <w:t>biocapacity</w:t>
      </w:r>
      <w:proofErr w:type="spellEnd"/>
      <w:r w:rsidRPr="00101571">
        <w:rPr>
          <w:rFonts w:ascii="Times New Roman" w:hAnsi="Times New Roman" w:cs="Times New Roman"/>
          <w:sz w:val="24"/>
          <w:szCs w:val="24"/>
        </w:rPr>
        <w:t xml:space="preserve"> - the productive area that can regenerate what people demand from nature). In short, it is a measure of human impact on Earth's ecosystem and reveals the dependence of the hu</w:t>
      </w:r>
      <w:r w:rsidR="00F6190F" w:rsidRPr="00101571">
        <w:rPr>
          <w:rFonts w:ascii="Times New Roman" w:hAnsi="Times New Roman" w:cs="Times New Roman"/>
          <w:sz w:val="24"/>
          <w:szCs w:val="24"/>
        </w:rPr>
        <w:t>man economy on natural capital.</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The ecological footprint is defined as the biologically productive area needed to provide for everything people use: fruits and vegetables, fish, wood, fibers, absorption of carbon dioxide from fossil fuel use, and</w:t>
      </w:r>
      <w:r w:rsidR="00F6190F" w:rsidRPr="00101571">
        <w:rPr>
          <w:rFonts w:ascii="Times New Roman" w:hAnsi="Times New Roman" w:cs="Times New Roman"/>
          <w:sz w:val="24"/>
          <w:szCs w:val="24"/>
        </w:rPr>
        <w:t xml:space="preserve"> space for buildings and roads.</w:t>
      </w:r>
    </w:p>
    <w:p w:rsidR="002A5FE7"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 xml:space="preserve">Footprint and </w:t>
      </w:r>
      <w:proofErr w:type="spellStart"/>
      <w:r w:rsidRPr="00101571">
        <w:rPr>
          <w:rFonts w:ascii="Times New Roman" w:hAnsi="Times New Roman" w:cs="Times New Roman"/>
          <w:sz w:val="24"/>
          <w:szCs w:val="24"/>
        </w:rPr>
        <w:t>biocapacity</w:t>
      </w:r>
      <w:proofErr w:type="spellEnd"/>
      <w:r w:rsidRPr="00101571">
        <w:rPr>
          <w:rFonts w:ascii="Times New Roman" w:hAnsi="Times New Roman" w:cs="Times New Roman"/>
          <w:sz w:val="24"/>
          <w:szCs w:val="24"/>
        </w:rPr>
        <w:t xml:space="preserve"> can be compared at the individual, regional, national or global scale. Both footprint and </w:t>
      </w:r>
      <w:proofErr w:type="spellStart"/>
      <w:r w:rsidRPr="00101571">
        <w:rPr>
          <w:rFonts w:ascii="Times New Roman" w:hAnsi="Times New Roman" w:cs="Times New Roman"/>
          <w:sz w:val="24"/>
          <w:szCs w:val="24"/>
        </w:rPr>
        <w:t>biocapacity</w:t>
      </w:r>
      <w:proofErr w:type="spellEnd"/>
      <w:r w:rsidRPr="00101571">
        <w:rPr>
          <w:rFonts w:ascii="Times New Roman" w:hAnsi="Times New Roman" w:cs="Times New Roman"/>
          <w:sz w:val="24"/>
          <w:szCs w:val="24"/>
        </w:rPr>
        <w:t xml:space="preserve"> change every year with number of people, per person consumption, efficiency of production, and productivity of ecosystems. At a global scale, footprint assessments show how big humanity's demand is compared to what planet Earth can renew. Global Footprint Network calculates the ecological footprint from UN and other data for the world as a whole and for over 200 nations. They estimate that as of 2013, humanity has been using natural capital 1.6 times as fast as nature can renew it.</w:t>
      </w:r>
    </w:p>
    <w:p w:rsidR="00E15962" w:rsidRPr="00101571" w:rsidRDefault="002A5FE7" w:rsidP="00162D0D">
      <w:pPr>
        <w:spacing w:after="240" w:line="312" w:lineRule="auto"/>
        <w:ind w:left="709" w:firstLine="709"/>
        <w:jc w:val="both"/>
        <w:rPr>
          <w:rFonts w:ascii="Times New Roman" w:hAnsi="Times New Roman" w:cs="Times New Roman"/>
          <w:sz w:val="24"/>
          <w:szCs w:val="24"/>
        </w:rPr>
      </w:pPr>
      <w:r w:rsidRPr="00101571">
        <w:rPr>
          <w:rFonts w:ascii="Times New Roman" w:hAnsi="Times New Roman" w:cs="Times New Roman"/>
          <w:sz w:val="24"/>
          <w:szCs w:val="24"/>
        </w:rPr>
        <w:t>Ecological footprint analysis is widely used around the Earth in support o</w:t>
      </w:r>
      <w:r w:rsidR="00062141" w:rsidRPr="00101571">
        <w:rPr>
          <w:rFonts w:ascii="Times New Roman" w:hAnsi="Times New Roman" w:cs="Times New Roman"/>
          <w:sz w:val="24"/>
          <w:szCs w:val="24"/>
        </w:rPr>
        <w:t>f sustainability assessments.</w:t>
      </w:r>
      <w:r w:rsidRPr="00101571">
        <w:rPr>
          <w:rFonts w:ascii="Times New Roman" w:hAnsi="Times New Roman" w:cs="Times New Roman"/>
          <w:sz w:val="24"/>
          <w:szCs w:val="24"/>
        </w:rPr>
        <w:t xml:space="preserve"> It can be used to measure and manage the use of resources throughout the economy and explore the sustainability of individual lifestyles, goods and services, organizations, industry sectors, neighborhoods</w:t>
      </w:r>
      <w:r w:rsidR="00062141" w:rsidRPr="00101571">
        <w:rPr>
          <w:rFonts w:ascii="Times New Roman" w:hAnsi="Times New Roman" w:cs="Times New Roman"/>
          <w:sz w:val="24"/>
          <w:szCs w:val="24"/>
        </w:rPr>
        <w:t>, cities, regions and nations.</w:t>
      </w:r>
      <w:r w:rsidRPr="00101571">
        <w:rPr>
          <w:rFonts w:ascii="Times New Roman" w:hAnsi="Times New Roman" w:cs="Times New Roman"/>
          <w:sz w:val="24"/>
          <w:szCs w:val="24"/>
        </w:rPr>
        <w:t xml:space="preserve"> Since 2006, a first set of ecological footprint standards exist that detail both communication and calculation procedures. The latest version are the updated standards from 2009</w:t>
      </w:r>
      <w:r w:rsidR="00733BA3" w:rsidRPr="00101571">
        <w:rPr>
          <w:rFonts w:ascii="Times New Roman" w:hAnsi="Times New Roman" w:cs="Times New Roman"/>
          <w:sz w:val="24"/>
          <w:szCs w:val="24"/>
        </w:rPr>
        <w:t>.</w:t>
      </w:r>
    </w:p>
    <w:p w:rsidR="00336F16" w:rsidRDefault="00336F16" w:rsidP="00336F16">
      <w:pPr>
        <w:pStyle w:val="3"/>
        <w:sectPr w:rsidR="00336F16" w:rsidSect="004B2F22">
          <w:headerReference w:type="default" r:id="rId18"/>
          <w:pgSz w:w="12240" w:h="15840"/>
          <w:pgMar w:top="1418" w:right="1418" w:bottom="1418" w:left="1418" w:header="709" w:footer="709" w:gutter="0"/>
          <w:pgNumType w:chapStyle="1" w:chapSep="period"/>
          <w:cols w:space="708"/>
          <w:docGrid w:linePitch="360"/>
        </w:sectPr>
      </w:pPr>
    </w:p>
    <w:p w:rsidR="00336F16" w:rsidRDefault="00EE077B" w:rsidP="007507C6">
      <w:pPr>
        <w:pStyle w:val="1"/>
      </w:pPr>
      <w:bookmarkStart w:id="12" w:name="_Toc509834076"/>
      <w:r w:rsidRPr="00162D0D">
        <w:lastRenderedPageBreak/>
        <w:t>My Family</w:t>
      </w:r>
      <w:bookmarkEnd w:id="12"/>
    </w:p>
    <w:p w:rsidR="001013EE" w:rsidRPr="00336F16" w:rsidRDefault="008E1E57" w:rsidP="00336F16">
      <w:pPr>
        <w:pStyle w:val="a3"/>
        <w:spacing w:before="100" w:beforeAutospacing="1" w:after="100" w:afterAutospacing="1" w:line="312" w:lineRule="auto"/>
        <w:ind w:left="0"/>
      </w:pPr>
      <w:r>
        <w:rPr>
          <w:noProof/>
          <w:lang w:val="el-GR" w:eastAsia="el-GR"/>
        </w:rPr>
        <w:drawing>
          <wp:inline distT="0" distB="0" distL="0" distR="0" wp14:anchorId="1D2B9BDD" wp14:editId="2D0726FB">
            <wp:extent cx="5486400" cy="306705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bookmarkStart w:id="13" w:name="_GoBack"/>
      <w:bookmarkEnd w:id="13"/>
    </w:p>
    <w:sectPr w:rsidR="001013EE" w:rsidRPr="00336F16" w:rsidSect="00585E46">
      <w:headerReference w:type="default" r:id="rId24"/>
      <w:footerReference w:type="default" r:id="rId25"/>
      <w:pgSz w:w="12240" w:h="15840"/>
      <w:pgMar w:top="1418" w:right="1418" w:bottom="1418"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787" w:rsidRDefault="005B7787" w:rsidP="0086005A">
      <w:pPr>
        <w:spacing w:after="0" w:line="240" w:lineRule="auto"/>
      </w:pPr>
      <w:r>
        <w:separator/>
      </w:r>
    </w:p>
  </w:endnote>
  <w:endnote w:type="continuationSeparator" w:id="0">
    <w:p w:rsidR="005B7787" w:rsidRDefault="005B7787" w:rsidP="00860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794630"/>
      <w:docPartObj>
        <w:docPartGallery w:val="Page Numbers (Bottom of Page)"/>
        <w:docPartUnique/>
      </w:docPartObj>
    </w:sdtPr>
    <w:sdtEndPr>
      <w:rPr>
        <w:noProof/>
      </w:rPr>
    </w:sdtEndPr>
    <w:sdtContent>
      <w:p w:rsidR="009E143C" w:rsidRDefault="009E143C" w:rsidP="007D0F9E">
        <w:pPr>
          <w:pStyle w:val="aa"/>
          <w:jc w:val="center"/>
        </w:pPr>
        <w:r>
          <w:fldChar w:fldCharType="begin"/>
        </w:r>
        <w:r>
          <w:instrText xml:space="preserve"> PAGE   \* MERGEFORMAT </w:instrText>
        </w:r>
        <w:r>
          <w:fldChar w:fldCharType="separate"/>
        </w:r>
        <w:r w:rsidR="00101571">
          <w:rPr>
            <w:noProof/>
          </w:rPr>
          <w:t>1.2</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992234"/>
      <w:docPartObj>
        <w:docPartGallery w:val="Page Numbers (Bottom of Page)"/>
        <w:docPartUnique/>
      </w:docPartObj>
    </w:sdtPr>
    <w:sdtEndPr>
      <w:rPr>
        <w:noProof/>
      </w:rPr>
    </w:sdtEndPr>
    <w:sdtContent>
      <w:p w:rsidR="00336F16" w:rsidRDefault="00336F16" w:rsidP="00985A7A">
        <w:pPr>
          <w:pStyle w:val="aa"/>
          <w:jc w:val="center"/>
        </w:pPr>
        <w:r>
          <w:fldChar w:fldCharType="begin"/>
        </w:r>
        <w:r>
          <w:instrText xml:space="preserve"> PAGE   \* MERGEFORMAT </w:instrText>
        </w:r>
        <w:r>
          <w:fldChar w:fldCharType="separate"/>
        </w:r>
        <w:r w:rsidR="00101571">
          <w:rPr>
            <w:noProof/>
          </w:rPr>
          <w:t>1.4</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842504"/>
      <w:docPartObj>
        <w:docPartGallery w:val="Page Numbers (Bottom of Page)"/>
        <w:docPartUnique/>
      </w:docPartObj>
    </w:sdtPr>
    <w:sdtEndPr>
      <w:rPr>
        <w:noProof/>
      </w:rPr>
    </w:sdtEndPr>
    <w:sdtContent>
      <w:p w:rsidR="00336F16" w:rsidRDefault="00336F16" w:rsidP="00585E46">
        <w:pPr>
          <w:pStyle w:val="aa"/>
          <w:jc w:val="center"/>
        </w:pPr>
        <w:r>
          <w:fldChar w:fldCharType="begin"/>
        </w:r>
        <w:r>
          <w:instrText xml:space="preserve"> PAGE   \* MERGEFORMAT </w:instrText>
        </w:r>
        <w:r>
          <w:fldChar w:fldCharType="separate"/>
        </w:r>
        <w:r w:rsidR="00101571">
          <w:rPr>
            <w:noProof/>
          </w:rPr>
          <w:t>3.7</w:t>
        </w:r>
        <w:r>
          <w:rPr>
            <w:noProof/>
          </w:rP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83320"/>
      <w:docPartObj>
        <w:docPartGallery w:val="Page Numbers (Bottom of Page)"/>
        <w:docPartUnique/>
      </w:docPartObj>
    </w:sdtPr>
    <w:sdtEndPr>
      <w:rPr>
        <w:noProof/>
      </w:rPr>
    </w:sdtEndPr>
    <w:sdtContent>
      <w:p w:rsidR="00336F16" w:rsidRDefault="00336F16" w:rsidP="00585E46">
        <w:pPr>
          <w:pStyle w:val="aa"/>
          <w:jc w:val="center"/>
        </w:pPr>
        <w:r>
          <w:fldChar w:fldCharType="begin"/>
        </w:r>
        <w:r>
          <w:instrText xml:space="preserve"> PAGE   \* MERGEFORMAT </w:instrText>
        </w:r>
        <w:r>
          <w:fldChar w:fldCharType="separate"/>
        </w:r>
        <w:r w:rsidR="00101571">
          <w:rPr>
            <w:noProof/>
          </w:rPr>
          <w:t>5.10</w:t>
        </w:r>
        <w:r>
          <w:rPr>
            <w:noProof/>
          </w:rPr>
          <w:fldChar w:fldCharType="end"/>
        </w:r>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255100"/>
      <w:docPartObj>
        <w:docPartGallery w:val="Page Numbers (Bottom of Page)"/>
        <w:docPartUnique/>
      </w:docPartObj>
    </w:sdtPr>
    <w:sdtEndPr>
      <w:rPr>
        <w:noProof/>
      </w:rPr>
    </w:sdtEndPr>
    <w:sdtContent>
      <w:p w:rsidR="00336F16" w:rsidRDefault="00336F16" w:rsidP="00585E46">
        <w:pPr>
          <w:pStyle w:val="aa"/>
          <w:jc w:val="center"/>
        </w:pPr>
        <w:r>
          <w:fldChar w:fldCharType="begin"/>
        </w:r>
        <w:r>
          <w:instrText xml:space="preserve"> PAGE   \* MERGEFORMAT </w:instrText>
        </w:r>
        <w:r>
          <w:fldChar w:fldCharType="separate"/>
        </w:r>
        <w:r w:rsidR="00101571">
          <w:rPr>
            <w:noProof/>
          </w:rPr>
          <w:t>6-11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787" w:rsidRDefault="005B7787" w:rsidP="0086005A">
      <w:pPr>
        <w:spacing w:after="0" w:line="240" w:lineRule="auto"/>
      </w:pPr>
      <w:r>
        <w:separator/>
      </w:r>
    </w:p>
  </w:footnote>
  <w:footnote w:type="continuationSeparator" w:id="0">
    <w:p w:rsidR="005B7787" w:rsidRDefault="005B7787" w:rsidP="00860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A7A" w:rsidRDefault="00985A7A" w:rsidP="00985A7A">
    <w:pPr>
      <w:pStyle w:val="aa"/>
    </w:pPr>
    <w:r>
      <w:t>Ecology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8C6" w:rsidRDefault="00F738C6" w:rsidP="00985A7A">
    <w:pPr>
      <w:pStyle w:val="aa"/>
    </w:pPr>
    <w:r>
      <w:t>Greenhouse effect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A23" w:rsidRDefault="00C83A23" w:rsidP="00985A7A">
    <w:pPr>
      <w:pStyle w:val="aa"/>
    </w:pPr>
    <w:r>
      <w:t>Tree</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A23" w:rsidRDefault="00C83A23" w:rsidP="00985A7A">
    <w:pPr>
      <w:pStyle w:val="aa"/>
    </w:pPr>
    <w:r>
      <w:t>Environment issue</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268" w:rsidRPr="00DF4268" w:rsidRDefault="00DF4268" w:rsidP="00DF4268">
    <w:pPr>
      <w:pStyle w:val="a9"/>
    </w:pPr>
    <w:r w:rsidRPr="00DF4268">
      <w:t>Ecological footprint</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268" w:rsidRPr="00DF4268" w:rsidRDefault="00DF4268" w:rsidP="00DF4268">
    <w:pPr>
      <w:pStyle w:val="a9"/>
    </w:pPr>
    <w:r>
      <w:t>My Family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6E6E"/>
    <w:multiLevelType w:val="hybridMultilevel"/>
    <w:tmpl w:val="168A2E5C"/>
    <w:lvl w:ilvl="0" w:tplc="CD7E0BA4">
      <w:start w:val="1"/>
      <w:numFmt w:val="decimal"/>
      <w:pStyle w:val="3"/>
      <w:lvlText w:val="%1."/>
      <w:lvlJc w:val="left"/>
      <w:pPr>
        <w:ind w:left="2427" w:hanging="360"/>
      </w:pPr>
      <w:rPr>
        <w:b w:val="0"/>
        <w:i w:val="0"/>
        <w:color w:val="FF0000"/>
      </w:rPr>
    </w:lvl>
    <w:lvl w:ilvl="1" w:tplc="04080019" w:tentative="1">
      <w:start w:val="1"/>
      <w:numFmt w:val="lowerLetter"/>
      <w:lvlText w:val="%2."/>
      <w:lvlJc w:val="left"/>
      <w:pPr>
        <w:ind w:left="3147" w:hanging="360"/>
      </w:pPr>
    </w:lvl>
    <w:lvl w:ilvl="2" w:tplc="0408001B" w:tentative="1">
      <w:start w:val="1"/>
      <w:numFmt w:val="lowerRoman"/>
      <w:lvlText w:val="%3."/>
      <w:lvlJc w:val="right"/>
      <w:pPr>
        <w:ind w:left="3867" w:hanging="180"/>
      </w:pPr>
    </w:lvl>
    <w:lvl w:ilvl="3" w:tplc="0408000F" w:tentative="1">
      <w:start w:val="1"/>
      <w:numFmt w:val="decimal"/>
      <w:lvlText w:val="%4."/>
      <w:lvlJc w:val="left"/>
      <w:pPr>
        <w:ind w:left="4587" w:hanging="360"/>
      </w:pPr>
    </w:lvl>
    <w:lvl w:ilvl="4" w:tplc="04080019" w:tentative="1">
      <w:start w:val="1"/>
      <w:numFmt w:val="lowerLetter"/>
      <w:lvlText w:val="%5."/>
      <w:lvlJc w:val="left"/>
      <w:pPr>
        <w:ind w:left="5307" w:hanging="360"/>
      </w:pPr>
    </w:lvl>
    <w:lvl w:ilvl="5" w:tplc="0408001B" w:tentative="1">
      <w:start w:val="1"/>
      <w:numFmt w:val="lowerRoman"/>
      <w:lvlText w:val="%6."/>
      <w:lvlJc w:val="right"/>
      <w:pPr>
        <w:ind w:left="6027" w:hanging="180"/>
      </w:pPr>
    </w:lvl>
    <w:lvl w:ilvl="6" w:tplc="0408000F" w:tentative="1">
      <w:start w:val="1"/>
      <w:numFmt w:val="decimal"/>
      <w:lvlText w:val="%7."/>
      <w:lvlJc w:val="left"/>
      <w:pPr>
        <w:ind w:left="6747" w:hanging="360"/>
      </w:pPr>
    </w:lvl>
    <w:lvl w:ilvl="7" w:tplc="04080019" w:tentative="1">
      <w:start w:val="1"/>
      <w:numFmt w:val="lowerLetter"/>
      <w:lvlText w:val="%8."/>
      <w:lvlJc w:val="left"/>
      <w:pPr>
        <w:ind w:left="7467" w:hanging="360"/>
      </w:pPr>
    </w:lvl>
    <w:lvl w:ilvl="8" w:tplc="0408001B" w:tentative="1">
      <w:start w:val="1"/>
      <w:numFmt w:val="lowerRoman"/>
      <w:lvlText w:val="%9."/>
      <w:lvlJc w:val="right"/>
      <w:pPr>
        <w:ind w:left="8187" w:hanging="180"/>
      </w:pPr>
    </w:lvl>
  </w:abstractNum>
  <w:abstractNum w:abstractNumId="1" w15:restartNumberingAfterBreak="0">
    <w:nsid w:val="03E34C37"/>
    <w:multiLevelType w:val="hybridMultilevel"/>
    <w:tmpl w:val="40AA46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25E543F"/>
    <w:multiLevelType w:val="hybridMultilevel"/>
    <w:tmpl w:val="997CBBCE"/>
    <w:lvl w:ilvl="0" w:tplc="C0306502">
      <w:start w:val="1"/>
      <w:numFmt w:val="upperRoman"/>
      <w:pStyle w:val="2"/>
      <w:lvlText w:val="%1."/>
      <w:lvlJc w:val="left"/>
      <w:pPr>
        <w:ind w:left="720" w:hanging="360"/>
      </w:pPr>
      <w:rPr>
        <w:rFonts w:hint="default"/>
        <w:caps/>
        <w:strike w:val="0"/>
        <w:dstrike w:val="0"/>
        <w:vanish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6A12F2"/>
    <w:multiLevelType w:val="hybridMultilevel"/>
    <w:tmpl w:val="664A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EB5818D0">
      <w:start w:val="1"/>
      <w:numFmt w:val="lowerRoman"/>
      <w:lvlText w:val="%3."/>
      <w:lvlJc w:val="right"/>
      <w:pPr>
        <w:ind w:left="1882" w:hanging="180"/>
      </w:pPr>
      <w:rPr>
        <w:rFonts w:ascii="Arial" w:hAnsi="Arial" w:cs="Arial" w:hint="default"/>
        <w:i w:val="0"/>
        <w:color w:val="FF0000"/>
        <w:sz w:val="34"/>
        <w:szCs w:val="3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024DFA"/>
    <w:multiLevelType w:val="hybridMultilevel"/>
    <w:tmpl w:val="7D828200"/>
    <w:lvl w:ilvl="0" w:tplc="BB2AEA70">
      <w:start w:val="1"/>
      <w:numFmt w:val="decimal"/>
      <w:lvlText w:val="%1."/>
      <w:lvlJc w:val="left"/>
      <w:pPr>
        <w:ind w:left="1440" w:hanging="360"/>
      </w:pPr>
      <w:rPr>
        <w:i w:val="0"/>
        <w:color w:val="FF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7654F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87D4B06"/>
    <w:multiLevelType w:val="hybridMultilevel"/>
    <w:tmpl w:val="6C7A199E"/>
    <w:lvl w:ilvl="0" w:tplc="6F30ED62">
      <w:start w:val="1"/>
      <w:numFmt w:val="decimal"/>
      <w:pStyle w:val="1"/>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A864B4F"/>
    <w:multiLevelType w:val="hybridMultilevel"/>
    <w:tmpl w:val="2AEE7888"/>
    <w:lvl w:ilvl="0" w:tplc="064023E4">
      <w:start w:val="1"/>
      <w:numFmt w:val="upperRoman"/>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237C01"/>
    <w:multiLevelType w:val="hybridMultilevel"/>
    <w:tmpl w:val="4D40EEF6"/>
    <w:lvl w:ilvl="0" w:tplc="DB62D828">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59AEE032">
      <w:start w:val="1"/>
      <w:numFmt w:val="lowerRoman"/>
      <w:lvlText w:val="%3."/>
      <w:lvlJc w:val="right"/>
      <w:pPr>
        <w:ind w:left="2160" w:hanging="180"/>
      </w:pPr>
      <w:rPr>
        <w:rFonts w:ascii="Arial" w:hAnsi="Arial" w:cs="Arial" w:hint="default"/>
        <w:color w:val="FF0000"/>
        <w:sz w:val="34"/>
        <w:szCs w:val="3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3"/>
  </w:num>
  <w:num w:numId="5">
    <w:abstractNumId w:val="7"/>
  </w:num>
  <w:num w:numId="6">
    <w:abstractNumId w:val="4"/>
  </w:num>
  <w:num w:numId="7">
    <w:abstractNumId w:val="0"/>
  </w:num>
  <w:num w:numId="8">
    <w:abstractNumId w:val="0"/>
  </w:num>
  <w:num w:numId="9">
    <w:abstractNumId w:val="1"/>
  </w:num>
  <w:num w:numId="10">
    <w:abstractNumId w:val="6"/>
  </w:num>
  <w:num w:numId="11">
    <w:abstractNumId w:val="6"/>
  </w:num>
  <w:num w:numId="12">
    <w:abstractNumId w:val="6"/>
  </w:num>
  <w:num w:numId="13">
    <w:abstractNumId w:val="6"/>
  </w:num>
  <w:num w:numId="14">
    <w:abstractNumId w:val="6"/>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FE7"/>
    <w:rsid w:val="00062141"/>
    <w:rsid w:val="000857C5"/>
    <w:rsid w:val="000B13E3"/>
    <w:rsid w:val="001013EE"/>
    <w:rsid w:val="00101571"/>
    <w:rsid w:val="00131107"/>
    <w:rsid w:val="00131877"/>
    <w:rsid w:val="00153190"/>
    <w:rsid w:val="00162D0D"/>
    <w:rsid w:val="001667C7"/>
    <w:rsid w:val="001A6BA8"/>
    <w:rsid w:val="001B7A9F"/>
    <w:rsid w:val="00212041"/>
    <w:rsid w:val="00252378"/>
    <w:rsid w:val="002561DA"/>
    <w:rsid w:val="0026605B"/>
    <w:rsid w:val="002A5FE7"/>
    <w:rsid w:val="002B62ED"/>
    <w:rsid w:val="00327653"/>
    <w:rsid w:val="00336F16"/>
    <w:rsid w:val="00353134"/>
    <w:rsid w:val="003B081A"/>
    <w:rsid w:val="003B0A2E"/>
    <w:rsid w:val="00475CFE"/>
    <w:rsid w:val="004923C9"/>
    <w:rsid w:val="004A5BE2"/>
    <w:rsid w:val="004B2F22"/>
    <w:rsid w:val="004C139C"/>
    <w:rsid w:val="005157BD"/>
    <w:rsid w:val="00585E46"/>
    <w:rsid w:val="005A11F5"/>
    <w:rsid w:val="005B7787"/>
    <w:rsid w:val="005C583F"/>
    <w:rsid w:val="005D3488"/>
    <w:rsid w:val="00603F00"/>
    <w:rsid w:val="00644DE3"/>
    <w:rsid w:val="006A0313"/>
    <w:rsid w:val="006A3DF3"/>
    <w:rsid w:val="006A63D9"/>
    <w:rsid w:val="006D262E"/>
    <w:rsid w:val="006D3C8C"/>
    <w:rsid w:val="006E0B7C"/>
    <w:rsid w:val="00733BA3"/>
    <w:rsid w:val="007507C6"/>
    <w:rsid w:val="0075620E"/>
    <w:rsid w:val="007C6811"/>
    <w:rsid w:val="007C7095"/>
    <w:rsid w:val="007D0F9E"/>
    <w:rsid w:val="007F28A8"/>
    <w:rsid w:val="007F4945"/>
    <w:rsid w:val="00850558"/>
    <w:rsid w:val="0086005A"/>
    <w:rsid w:val="008D043C"/>
    <w:rsid w:val="008E1E57"/>
    <w:rsid w:val="009325D0"/>
    <w:rsid w:val="00985A7A"/>
    <w:rsid w:val="00986466"/>
    <w:rsid w:val="009D7877"/>
    <w:rsid w:val="009E0881"/>
    <w:rsid w:val="009E143C"/>
    <w:rsid w:val="00A11729"/>
    <w:rsid w:val="00A2061B"/>
    <w:rsid w:val="00A62AE6"/>
    <w:rsid w:val="00A770AE"/>
    <w:rsid w:val="00AA5C66"/>
    <w:rsid w:val="00AC1CF5"/>
    <w:rsid w:val="00AC3841"/>
    <w:rsid w:val="00AE68F2"/>
    <w:rsid w:val="00BD1B3D"/>
    <w:rsid w:val="00C3281A"/>
    <w:rsid w:val="00C83A23"/>
    <w:rsid w:val="00CB5C68"/>
    <w:rsid w:val="00CD221F"/>
    <w:rsid w:val="00CD7D9B"/>
    <w:rsid w:val="00D178C2"/>
    <w:rsid w:val="00D235F9"/>
    <w:rsid w:val="00D257D6"/>
    <w:rsid w:val="00D53B38"/>
    <w:rsid w:val="00D554EA"/>
    <w:rsid w:val="00D56D10"/>
    <w:rsid w:val="00D76447"/>
    <w:rsid w:val="00D961BD"/>
    <w:rsid w:val="00DC1231"/>
    <w:rsid w:val="00DD07D5"/>
    <w:rsid w:val="00DD24DA"/>
    <w:rsid w:val="00DF4268"/>
    <w:rsid w:val="00DF79AC"/>
    <w:rsid w:val="00E10978"/>
    <w:rsid w:val="00E15962"/>
    <w:rsid w:val="00E272D1"/>
    <w:rsid w:val="00E30462"/>
    <w:rsid w:val="00E316A2"/>
    <w:rsid w:val="00E71818"/>
    <w:rsid w:val="00E820D9"/>
    <w:rsid w:val="00E96DF4"/>
    <w:rsid w:val="00EC0A79"/>
    <w:rsid w:val="00EE077B"/>
    <w:rsid w:val="00EE0A04"/>
    <w:rsid w:val="00EE5B86"/>
    <w:rsid w:val="00F32764"/>
    <w:rsid w:val="00F6190F"/>
    <w:rsid w:val="00F738C6"/>
    <w:rsid w:val="00F92641"/>
    <w:rsid w:val="00F96120"/>
    <w:rsid w:val="00F96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8DB74C-67E5-4C58-8368-862D918D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162D0D"/>
    <w:pPr>
      <w:keepNext/>
      <w:keepLines/>
      <w:numPr>
        <w:numId w:val="10"/>
      </w:numPr>
      <w:spacing w:after="380"/>
      <w:ind w:left="714" w:hanging="357"/>
      <w:outlineLvl w:val="0"/>
    </w:pPr>
    <w:rPr>
      <w:rFonts w:ascii="Arial" w:eastAsiaTheme="majorEastAsia" w:hAnsi="Arial" w:cstheme="majorBidi"/>
      <w:bCs/>
      <w:color w:val="FF0000"/>
      <w:sz w:val="34"/>
      <w:szCs w:val="28"/>
    </w:rPr>
  </w:style>
  <w:style w:type="paragraph" w:styleId="2">
    <w:name w:val="heading 2"/>
    <w:basedOn w:val="a"/>
    <w:next w:val="a"/>
    <w:link w:val="2Char"/>
    <w:uiPriority w:val="9"/>
    <w:unhideWhenUsed/>
    <w:qFormat/>
    <w:rsid w:val="009E143C"/>
    <w:pPr>
      <w:keepNext/>
      <w:keepLines/>
      <w:numPr>
        <w:numId w:val="3"/>
      </w:numPr>
      <w:spacing w:before="200" w:after="0"/>
      <w:outlineLvl w:val="1"/>
    </w:pPr>
    <w:rPr>
      <w:rFonts w:ascii="Arial" w:eastAsiaTheme="majorEastAsia" w:hAnsi="Arial" w:cstheme="majorBidi"/>
      <w:bCs/>
      <w:color w:val="4F81BD" w:themeColor="accent1"/>
      <w:sz w:val="34"/>
      <w:szCs w:val="26"/>
    </w:rPr>
  </w:style>
  <w:style w:type="paragraph" w:styleId="3">
    <w:name w:val="heading 3"/>
    <w:basedOn w:val="1"/>
    <w:next w:val="a"/>
    <w:link w:val="3Char"/>
    <w:autoRedefine/>
    <w:uiPriority w:val="9"/>
    <w:unhideWhenUsed/>
    <w:qFormat/>
    <w:rsid w:val="004B2F22"/>
    <w:pPr>
      <w:numPr>
        <w:numId w:val="7"/>
      </w:numPr>
      <w:spacing w:line="312" w:lineRule="auto"/>
      <w:ind w:left="1417" w:hanging="357"/>
      <w:jc w:val="both"/>
      <w:outlineLvl w:val="2"/>
    </w:pPr>
    <w:rPr>
      <w:rFonts w:cs="Arial"/>
      <w:szCs w:val="34"/>
    </w:rPr>
  </w:style>
  <w:style w:type="paragraph" w:styleId="4">
    <w:name w:val="heading 4"/>
    <w:basedOn w:val="a"/>
    <w:next w:val="a"/>
    <w:link w:val="4Char"/>
    <w:uiPriority w:val="9"/>
    <w:unhideWhenUsed/>
    <w:qFormat/>
    <w:rsid w:val="009E14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221F"/>
    <w:pPr>
      <w:ind w:left="720"/>
      <w:contextualSpacing/>
    </w:pPr>
  </w:style>
  <w:style w:type="character" w:customStyle="1" w:styleId="1Char">
    <w:name w:val="Επικεφαλίδα 1 Char"/>
    <w:basedOn w:val="a0"/>
    <w:link w:val="1"/>
    <w:uiPriority w:val="9"/>
    <w:rsid w:val="00162D0D"/>
    <w:rPr>
      <w:rFonts w:ascii="Arial" w:eastAsiaTheme="majorEastAsia" w:hAnsi="Arial" w:cstheme="majorBidi"/>
      <w:bCs/>
      <w:color w:val="FF0000"/>
      <w:sz w:val="34"/>
      <w:szCs w:val="28"/>
    </w:rPr>
  </w:style>
  <w:style w:type="paragraph" w:styleId="a4">
    <w:name w:val="No Spacing"/>
    <w:link w:val="Char"/>
    <w:uiPriority w:val="1"/>
    <w:qFormat/>
    <w:rsid w:val="00AC1CF5"/>
    <w:pPr>
      <w:spacing w:after="0" w:line="240" w:lineRule="auto"/>
    </w:pPr>
  </w:style>
  <w:style w:type="character" w:customStyle="1" w:styleId="2Char">
    <w:name w:val="Επικεφαλίδα 2 Char"/>
    <w:basedOn w:val="a0"/>
    <w:link w:val="2"/>
    <w:uiPriority w:val="9"/>
    <w:rsid w:val="009E143C"/>
    <w:rPr>
      <w:rFonts w:ascii="Arial" w:eastAsiaTheme="majorEastAsia" w:hAnsi="Arial" w:cstheme="majorBidi"/>
      <w:bCs/>
      <w:color w:val="4F81BD" w:themeColor="accent1"/>
      <w:sz w:val="34"/>
      <w:szCs w:val="26"/>
    </w:rPr>
  </w:style>
  <w:style w:type="paragraph" w:styleId="a5">
    <w:name w:val="Title"/>
    <w:basedOn w:val="a"/>
    <w:next w:val="a"/>
    <w:link w:val="Char0"/>
    <w:uiPriority w:val="10"/>
    <w:qFormat/>
    <w:rsid w:val="00AA5C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Char0">
    <w:name w:val="Τίτλος Char"/>
    <w:basedOn w:val="a0"/>
    <w:link w:val="a5"/>
    <w:uiPriority w:val="10"/>
    <w:rsid w:val="00AA5C66"/>
    <w:rPr>
      <w:rFonts w:asciiTheme="majorHAnsi" w:eastAsiaTheme="majorEastAsia" w:hAnsiTheme="majorHAnsi" w:cstheme="majorBidi"/>
      <w:color w:val="17365D" w:themeColor="text2" w:themeShade="BF"/>
      <w:spacing w:val="5"/>
      <w:kern w:val="28"/>
      <w:sz w:val="52"/>
      <w:szCs w:val="52"/>
      <w:lang w:eastAsia="ja-JP"/>
    </w:rPr>
  </w:style>
  <w:style w:type="paragraph" w:styleId="a6">
    <w:name w:val="Subtitle"/>
    <w:basedOn w:val="a"/>
    <w:next w:val="a"/>
    <w:link w:val="Char1"/>
    <w:uiPriority w:val="11"/>
    <w:qFormat/>
    <w:rsid w:val="00AA5C66"/>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Char1">
    <w:name w:val="Υπότιτλος Char"/>
    <w:basedOn w:val="a0"/>
    <w:link w:val="a6"/>
    <w:uiPriority w:val="11"/>
    <w:rsid w:val="00AA5C66"/>
    <w:rPr>
      <w:rFonts w:asciiTheme="majorHAnsi" w:eastAsiaTheme="majorEastAsia" w:hAnsiTheme="majorHAnsi" w:cstheme="majorBidi"/>
      <w:i/>
      <w:iCs/>
      <w:color w:val="4F81BD" w:themeColor="accent1"/>
      <w:spacing w:val="15"/>
      <w:sz w:val="24"/>
      <w:szCs w:val="24"/>
      <w:lang w:eastAsia="ja-JP"/>
    </w:rPr>
  </w:style>
  <w:style w:type="paragraph" w:styleId="a7">
    <w:name w:val="Balloon Text"/>
    <w:basedOn w:val="a"/>
    <w:link w:val="Char2"/>
    <w:uiPriority w:val="99"/>
    <w:semiHidden/>
    <w:unhideWhenUsed/>
    <w:rsid w:val="00AA5C66"/>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AA5C66"/>
    <w:rPr>
      <w:rFonts w:ascii="Tahoma" w:hAnsi="Tahoma" w:cs="Tahoma"/>
      <w:sz w:val="16"/>
      <w:szCs w:val="16"/>
    </w:rPr>
  </w:style>
  <w:style w:type="table" w:styleId="a8">
    <w:name w:val="Table Grid"/>
    <w:basedOn w:val="a1"/>
    <w:uiPriority w:val="59"/>
    <w:rsid w:val="00F961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Char3"/>
    <w:uiPriority w:val="99"/>
    <w:unhideWhenUsed/>
    <w:rsid w:val="0086005A"/>
    <w:pPr>
      <w:tabs>
        <w:tab w:val="center" w:pos="4320"/>
        <w:tab w:val="right" w:pos="8640"/>
      </w:tabs>
      <w:spacing w:after="0" w:line="240" w:lineRule="auto"/>
    </w:pPr>
  </w:style>
  <w:style w:type="character" w:customStyle="1" w:styleId="Char3">
    <w:name w:val="Κεφαλίδα Char"/>
    <w:basedOn w:val="a0"/>
    <w:link w:val="a9"/>
    <w:uiPriority w:val="99"/>
    <w:rsid w:val="0086005A"/>
  </w:style>
  <w:style w:type="paragraph" w:styleId="aa">
    <w:name w:val="footer"/>
    <w:basedOn w:val="a"/>
    <w:link w:val="Char4"/>
    <w:uiPriority w:val="99"/>
    <w:unhideWhenUsed/>
    <w:rsid w:val="0086005A"/>
    <w:pPr>
      <w:tabs>
        <w:tab w:val="center" w:pos="4320"/>
        <w:tab w:val="right" w:pos="8640"/>
      </w:tabs>
      <w:spacing w:after="0" w:line="240" w:lineRule="auto"/>
    </w:pPr>
  </w:style>
  <w:style w:type="character" w:customStyle="1" w:styleId="Char4">
    <w:name w:val="Υποσέλιδο Char"/>
    <w:basedOn w:val="a0"/>
    <w:link w:val="aa"/>
    <w:uiPriority w:val="99"/>
    <w:rsid w:val="0086005A"/>
  </w:style>
  <w:style w:type="paragraph" w:styleId="ab">
    <w:name w:val="TOC Heading"/>
    <w:basedOn w:val="1"/>
    <w:next w:val="a"/>
    <w:uiPriority w:val="39"/>
    <w:semiHidden/>
    <w:unhideWhenUsed/>
    <w:qFormat/>
    <w:rsid w:val="00A2061B"/>
    <w:pPr>
      <w:spacing w:before="480" w:after="0"/>
      <w:outlineLvl w:val="9"/>
    </w:pPr>
    <w:rPr>
      <w:rFonts w:asciiTheme="majorHAnsi" w:hAnsiTheme="majorHAnsi"/>
      <w:b/>
      <w:color w:val="365F91" w:themeColor="accent1" w:themeShade="BF"/>
      <w:sz w:val="28"/>
      <w:lang w:eastAsia="ja-JP"/>
    </w:rPr>
  </w:style>
  <w:style w:type="paragraph" w:styleId="20">
    <w:name w:val="toc 2"/>
    <w:basedOn w:val="a"/>
    <w:next w:val="a"/>
    <w:autoRedefine/>
    <w:uiPriority w:val="39"/>
    <w:unhideWhenUsed/>
    <w:rsid w:val="00A2061B"/>
    <w:pPr>
      <w:spacing w:after="100"/>
      <w:ind w:left="220"/>
    </w:pPr>
  </w:style>
  <w:style w:type="paragraph" w:styleId="10">
    <w:name w:val="toc 1"/>
    <w:basedOn w:val="a"/>
    <w:next w:val="a"/>
    <w:autoRedefine/>
    <w:uiPriority w:val="39"/>
    <w:unhideWhenUsed/>
    <w:rsid w:val="00A2061B"/>
    <w:pPr>
      <w:spacing w:after="100"/>
    </w:pPr>
  </w:style>
  <w:style w:type="character" w:styleId="-">
    <w:name w:val="Hyperlink"/>
    <w:basedOn w:val="a0"/>
    <w:uiPriority w:val="99"/>
    <w:unhideWhenUsed/>
    <w:rsid w:val="00A2061B"/>
    <w:rPr>
      <w:color w:val="0000FF" w:themeColor="hyperlink"/>
      <w:u w:val="single"/>
    </w:rPr>
  </w:style>
  <w:style w:type="character" w:customStyle="1" w:styleId="Char">
    <w:name w:val="Χωρίς διάστιχο Char"/>
    <w:basedOn w:val="a0"/>
    <w:link w:val="a4"/>
    <w:uiPriority w:val="1"/>
    <w:rsid w:val="006E0B7C"/>
  </w:style>
  <w:style w:type="character" w:customStyle="1" w:styleId="3Char">
    <w:name w:val="Επικεφαλίδα 3 Char"/>
    <w:basedOn w:val="a0"/>
    <w:link w:val="3"/>
    <w:uiPriority w:val="9"/>
    <w:rsid w:val="004B2F22"/>
    <w:rPr>
      <w:rFonts w:ascii="Arial" w:eastAsiaTheme="majorEastAsia" w:hAnsi="Arial" w:cs="Arial"/>
      <w:bCs/>
      <w:color w:val="FF0000"/>
      <w:sz w:val="34"/>
      <w:szCs w:val="34"/>
    </w:rPr>
  </w:style>
  <w:style w:type="character" w:styleId="ac">
    <w:name w:val="Subtle Emphasis"/>
    <w:basedOn w:val="a0"/>
    <w:uiPriority w:val="19"/>
    <w:qFormat/>
    <w:rsid w:val="009E143C"/>
    <w:rPr>
      <w:i/>
      <w:iCs/>
      <w:color w:val="808080" w:themeColor="text1" w:themeTint="7F"/>
    </w:rPr>
  </w:style>
  <w:style w:type="character" w:customStyle="1" w:styleId="4Char">
    <w:name w:val="Επικεφαλίδα 4 Char"/>
    <w:basedOn w:val="a0"/>
    <w:link w:val="4"/>
    <w:uiPriority w:val="9"/>
    <w:rsid w:val="009E143C"/>
    <w:rPr>
      <w:rFonts w:asciiTheme="majorHAnsi" w:eastAsiaTheme="majorEastAsia" w:hAnsiTheme="majorHAnsi" w:cstheme="majorBidi"/>
      <w:b/>
      <w:bCs/>
      <w:i/>
      <w:iCs/>
      <w:color w:val="4F81BD" w:themeColor="accent1"/>
    </w:rPr>
  </w:style>
  <w:style w:type="paragraph" w:styleId="30">
    <w:name w:val="toc 3"/>
    <w:basedOn w:val="a"/>
    <w:next w:val="a"/>
    <w:autoRedefine/>
    <w:uiPriority w:val="39"/>
    <w:unhideWhenUsed/>
    <w:rsid w:val="00EC0A7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diagramQuickStyle" Target="diagrams/quickStyl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image" Target="media/image1.gif"/><Relationship Id="rId23" Type="http://schemas.microsoft.com/office/2007/relationships/diagramDrawing" Target="diagrams/drawing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diagramColors" Target="diagrams/colors1.xml"/><Relationship Id="rId27"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59DF16C-BD9D-42CC-8B9A-7A52C52E475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D8C36ED4-DD6F-4256-A425-8266E00E0C2F}">
      <dgm:prSet phldrT="[Text]" custT="1"/>
      <dgm:spPr/>
      <dgm:t>
        <a:bodyPr/>
        <a:lstStyle/>
        <a:p>
          <a:r>
            <a:rPr lang="el-GR" sz="1200">
              <a:latin typeface="Times New Roman" panose="02020603050405020304" pitchFamily="18" charset="0"/>
              <a:cs typeface="Times New Roman" panose="02020603050405020304" pitchFamily="18" charset="0"/>
            </a:rPr>
            <a:t>Νίκος</a:t>
          </a:r>
          <a:endParaRPr lang="en-US" sz="1200">
            <a:latin typeface="Times New Roman" panose="02020603050405020304" pitchFamily="18" charset="0"/>
            <a:cs typeface="Times New Roman" panose="02020603050405020304" pitchFamily="18" charset="0"/>
          </a:endParaRPr>
        </a:p>
      </dgm:t>
    </dgm:pt>
    <dgm:pt modelId="{B66A9F54-44E8-4F17-8489-81EF80D1E3F7}" type="parTrans" cxnId="{479B94C7-F57C-495D-9E2C-7CBD5458D73B}">
      <dgm:prSet/>
      <dgm:spPr/>
      <dgm:t>
        <a:bodyPr/>
        <a:lstStyle/>
        <a:p>
          <a:endParaRPr lang="en-US"/>
        </a:p>
      </dgm:t>
    </dgm:pt>
    <dgm:pt modelId="{8F5EE754-C000-431E-A154-ED225653EC56}" type="sibTrans" cxnId="{479B94C7-F57C-495D-9E2C-7CBD5458D73B}">
      <dgm:prSet/>
      <dgm:spPr/>
      <dgm:t>
        <a:bodyPr/>
        <a:lstStyle/>
        <a:p>
          <a:endParaRPr lang="en-US"/>
        </a:p>
      </dgm:t>
    </dgm:pt>
    <dgm:pt modelId="{7213D9AE-87A6-4BAD-A6AB-3BF5034A768F}">
      <dgm:prSet phldrT="[Text]" custT="1"/>
      <dgm:spPr/>
      <dgm:t>
        <a:bodyPr/>
        <a:lstStyle/>
        <a:p>
          <a:r>
            <a:rPr lang="el-GR" sz="1200">
              <a:latin typeface="Times New Roman" panose="02020603050405020304" pitchFamily="18" charset="0"/>
              <a:cs typeface="Times New Roman" panose="02020603050405020304" pitchFamily="18" charset="0"/>
            </a:rPr>
            <a:t>Άλέκα</a:t>
          </a:r>
          <a:endParaRPr lang="en-US" sz="1200">
            <a:latin typeface="Times New Roman" panose="02020603050405020304" pitchFamily="18" charset="0"/>
            <a:cs typeface="Times New Roman" panose="02020603050405020304" pitchFamily="18" charset="0"/>
          </a:endParaRPr>
        </a:p>
      </dgm:t>
    </dgm:pt>
    <dgm:pt modelId="{CA208C36-2515-4A2A-B195-225706F8701B}" type="parTrans" cxnId="{153AFEB0-4A72-48AA-A38F-32BFF70C43BC}">
      <dgm:prSet/>
      <dgm:spPr/>
      <dgm:t>
        <a:bodyPr/>
        <a:lstStyle/>
        <a:p>
          <a:endParaRPr lang="en-US"/>
        </a:p>
      </dgm:t>
    </dgm:pt>
    <dgm:pt modelId="{C35895C8-257E-4D33-AC90-4E3C2037D664}" type="sibTrans" cxnId="{153AFEB0-4A72-48AA-A38F-32BFF70C43BC}">
      <dgm:prSet/>
      <dgm:spPr/>
      <dgm:t>
        <a:bodyPr/>
        <a:lstStyle/>
        <a:p>
          <a:endParaRPr lang="en-US"/>
        </a:p>
      </dgm:t>
    </dgm:pt>
    <dgm:pt modelId="{9F58FE84-04DA-4481-9DE3-C16CED328A79}">
      <dgm:prSet phldrT="[Text]" custT="1"/>
      <dgm:spPr/>
      <dgm:t>
        <a:bodyPr/>
        <a:lstStyle/>
        <a:p>
          <a:r>
            <a:rPr lang="el-GR" sz="1200">
              <a:latin typeface="Times New Roman" panose="02020603050405020304" pitchFamily="18" charset="0"/>
              <a:cs typeface="Times New Roman" panose="02020603050405020304" pitchFamily="18" charset="0"/>
            </a:rPr>
            <a:t>Στέργιος</a:t>
          </a:r>
          <a:endParaRPr lang="en-US" sz="1200">
            <a:latin typeface="Times New Roman" panose="02020603050405020304" pitchFamily="18" charset="0"/>
            <a:cs typeface="Times New Roman" panose="02020603050405020304" pitchFamily="18" charset="0"/>
          </a:endParaRPr>
        </a:p>
      </dgm:t>
    </dgm:pt>
    <dgm:pt modelId="{A32F8F72-3F76-46D2-8E72-18DA186913B3}" type="parTrans" cxnId="{CE7EB6A1-23A8-4356-9117-08719C134907}">
      <dgm:prSet/>
      <dgm:spPr/>
      <dgm:t>
        <a:bodyPr/>
        <a:lstStyle/>
        <a:p>
          <a:endParaRPr lang="en-US"/>
        </a:p>
      </dgm:t>
    </dgm:pt>
    <dgm:pt modelId="{409C4875-3AEE-484C-951E-952CD22794A7}" type="sibTrans" cxnId="{CE7EB6A1-23A8-4356-9117-08719C134907}">
      <dgm:prSet/>
      <dgm:spPr/>
      <dgm:t>
        <a:bodyPr/>
        <a:lstStyle/>
        <a:p>
          <a:endParaRPr lang="en-US"/>
        </a:p>
      </dgm:t>
    </dgm:pt>
    <dgm:pt modelId="{F1518969-FD56-43FF-8495-E615F5C7A84A}">
      <dgm:prSet phldrT="[Text]" custT="1"/>
      <dgm:spPr/>
      <dgm:t>
        <a:bodyPr/>
        <a:lstStyle/>
        <a:p>
          <a:r>
            <a:rPr lang="el-GR" sz="1200">
              <a:latin typeface="Times New Roman" panose="02020603050405020304" pitchFamily="18" charset="0"/>
              <a:cs typeface="Times New Roman" panose="02020603050405020304" pitchFamily="18" charset="0"/>
            </a:rPr>
            <a:t>Μαλαματή</a:t>
          </a:r>
          <a:endParaRPr lang="en-US" sz="1200">
            <a:latin typeface="Times New Roman" panose="02020603050405020304" pitchFamily="18" charset="0"/>
            <a:cs typeface="Times New Roman" panose="02020603050405020304" pitchFamily="18" charset="0"/>
          </a:endParaRPr>
        </a:p>
      </dgm:t>
    </dgm:pt>
    <dgm:pt modelId="{243969C5-5C79-430A-85F2-4F95D958E766}" type="parTrans" cxnId="{93668A2F-E27E-461E-8BAE-07DB5AD20368}">
      <dgm:prSet/>
      <dgm:spPr/>
      <dgm:t>
        <a:bodyPr/>
        <a:lstStyle/>
        <a:p>
          <a:endParaRPr lang="en-US"/>
        </a:p>
      </dgm:t>
    </dgm:pt>
    <dgm:pt modelId="{F7927D0B-80FF-40D8-AE9B-23FFFEC32E7C}" type="sibTrans" cxnId="{93668A2F-E27E-461E-8BAE-07DB5AD20368}">
      <dgm:prSet/>
      <dgm:spPr/>
      <dgm:t>
        <a:bodyPr/>
        <a:lstStyle/>
        <a:p>
          <a:endParaRPr lang="en-US"/>
        </a:p>
      </dgm:t>
    </dgm:pt>
    <dgm:pt modelId="{7E2985AC-F556-474E-BABA-696DDBBE1865}" type="pres">
      <dgm:prSet presAssocID="{859DF16C-BD9D-42CC-8B9A-7A52C52E4755}" presName="hierChild1" presStyleCnt="0">
        <dgm:presLayoutVars>
          <dgm:chPref val="1"/>
          <dgm:dir/>
          <dgm:animOne val="branch"/>
          <dgm:animLvl val="lvl"/>
          <dgm:resizeHandles/>
        </dgm:presLayoutVars>
      </dgm:prSet>
      <dgm:spPr/>
      <dgm:t>
        <a:bodyPr/>
        <a:lstStyle/>
        <a:p>
          <a:endParaRPr lang="en-US"/>
        </a:p>
      </dgm:t>
    </dgm:pt>
    <dgm:pt modelId="{5F5237F3-BD6B-4DFE-9456-913260DE7777}" type="pres">
      <dgm:prSet presAssocID="{D8C36ED4-DD6F-4256-A425-8266E00E0C2F}" presName="hierRoot1" presStyleCnt="0"/>
      <dgm:spPr/>
    </dgm:pt>
    <dgm:pt modelId="{E7D8D4FD-880C-420C-B819-50346F1117E0}" type="pres">
      <dgm:prSet presAssocID="{D8C36ED4-DD6F-4256-A425-8266E00E0C2F}" presName="composite" presStyleCnt="0"/>
      <dgm:spPr/>
    </dgm:pt>
    <dgm:pt modelId="{EB8F3195-CCD1-474A-8FC2-62FE85C771B2}" type="pres">
      <dgm:prSet presAssocID="{D8C36ED4-DD6F-4256-A425-8266E00E0C2F}" presName="background" presStyleLbl="node0" presStyleIdx="0" presStyleCnt="1"/>
      <dgm:spPr/>
    </dgm:pt>
    <dgm:pt modelId="{4045B3CA-1A15-4756-A4D1-4FB6388AC4D1}" type="pres">
      <dgm:prSet presAssocID="{D8C36ED4-DD6F-4256-A425-8266E00E0C2F}" presName="text" presStyleLbl="fgAcc0" presStyleIdx="0" presStyleCnt="1" custAng="0">
        <dgm:presLayoutVars>
          <dgm:chPref val="3"/>
        </dgm:presLayoutVars>
      </dgm:prSet>
      <dgm:spPr/>
      <dgm:t>
        <a:bodyPr/>
        <a:lstStyle/>
        <a:p>
          <a:endParaRPr lang="en-US"/>
        </a:p>
      </dgm:t>
    </dgm:pt>
    <dgm:pt modelId="{D5FB8D35-7952-4ED8-AFEE-C1CAE470188F}" type="pres">
      <dgm:prSet presAssocID="{D8C36ED4-DD6F-4256-A425-8266E00E0C2F}" presName="hierChild2" presStyleCnt="0"/>
      <dgm:spPr/>
    </dgm:pt>
    <dgm:pt modelId="{3196251F-F230-4C2C-A815-95D3E620C78F}" type="pres">
      <dgm:prSet presAssocID="{CA208C36-2515-4A2A-B195-225706F8701B}" presName="Name10" presStyleLbl="parChTrans1D2" presStyleIdx="0" presStyleCnt="1"/>
      <dgm:spPr/>
      <dgm:t>
        <a:bodyPr/>
        <a:lstStyle/>
        <a:p>
          <a:endParaRPr lang="en-US"/>
        </a:p>
      </dgm:t>
    </dgm:pt>
    <dgm:pt modelId="{2D20E7BA-C78A-43D4-A052-406620421CFA}" type="pres">
      <dgm:prSet presAssocID="{7213D9AE-87A6-4BAD-A6AB-3BF5034A768F}" presName="hierRoot2" presStyleCnt="0"/>
      <dgm:spPr/>
    </dgm:pt>
    <dgm:pt modelId="{D6C80C5D-C735-4702-B3D6-82EFF54D8046}" type="pres">
      <dgm:prSet presAssocID="{7213D9AE-87A6-4BAD-A6AB-3BF5034A768F}" presName="composite2" presStyleCnt="0"/>
      <dgm:spPr/>
    </dgm:pt>
    <dgm:pt modelId="{0EDD0C44-F5AA-4837-A13B-B755FA081C99}" type="pres">
      <dgm:prSet presAssocID="{7213D9AE-87A6-4BAD-A6AB-3BF5034A768F}" presName="background2" presStyleLbl="node2" presStyleIdx="0" presStyleCnt="1"/>
      <dgm:spPr/>
    </dgm:pt>
    <dgm:pt modelId="{18F57F8C-8B14-47DB-9633-BE56AB0B3CD3}" type="pres">
      <dgm:prSet presAssocID="{7213D9AE-87A6-4BAD-A6AB-3BF5034A768F}" presName="text2" presStyleLbl="fgAcc2" presStyleIdx="0" presStyleCnt="1">
        <dgm:presLayoutVars>
          <dgm:chPref val="3"/>
        </dgm:presLayoutVars>
      </dgm:prSet>
      <dgm:spPr/>
      <dgm:t>
        <a:bodyPr/>
        <a:lstStyle/>
        <a:p>
          <a:endParaRPr lang="en-US"/>
        </a:p>
      </dgm:t>
    </dgm:pt>
    <dgm:pt modelId="{F89DBCB1-D2B0-4805-8934-8E856783902B}" type="pres">
      <dgm:prSet presAssocID="{7213D9AE-87A6-4BAD-A6AB-3BF5034A768F}" presName="hierChild3" presStyleCnt="0"/>
      <dgm:spPr/>
    </dgm:pt>
    <dgm:pt modelId="{AA0387EE-36AE-4120-89B5-A2EE6DBF3187}" type="pres">
      <dgm:prSet presAssocID="{A32F8F72-3F76-46D2-8E72-18DA186913B3}" presName="Name17" presStyleLbl="parChTrans1D3" presStyleIdx="0" presStyleCnt="2"/>
      <dgm:spPr/>
      <dgm:t>
        <a:bodyPr/>
        <a:lstStyle/>
        <a:p>
          <a:endParaRPr lang="en-US"/>
        </a:p>
      </dgm:t>
    </dgm:pt>
    <dgm:pt modelId="{2BB80239-88D5-47A0-B575-B18622A3FB4A}" type="pres">
      <dgm:prSet presAssocID="{9F58FE84-04DA-4481-9DE3-C16CED328A79}" presName="hierRoot3" presStyleCnt="0"/>
      <dgm:spPr/>
    </dgm:pt>
    <dgm:pt modelId="{D550B449-06B5-4EC4-B8A8-7EC328C09D37}" type="pres">
      <dgm:prSet presAssocID="{9F58FE84-04DA-4481-9DE3-C16CED328A79}" presName="composite3" presStyleCnt="0"/>
      <dgm:spPr/>
    </dgm:pt>
    <dgm:pt modelId="{DAC24D7C-2059-4A21-9E1C-2B70741CC7DE}" type="pres">
      <dgm:prSet presAssocID="{9F58FE84-04DA-4481-9DE3-C16CED328A79}" presName="background3" presStyleLbl="node3" presStyleIdx="0" presStyleCnt="2"/>
      <dgm:spPr/>
    </dgm:pt>
    <dgm:pt modelId="{93C2BAA6-8BE0-43BC-9B75-8F77A4FB073C}" type="pres">
      <dgm:prSet presAssocID="{9F58FE84-04DA-4481-9DE3-C16CED328A79}" presName="text3" presStyleLbl="fgAcc3" presStyleIdx="0" presStyleCnt="2">
        <dgm:presLayoutVars>
          <dgm:chPref val="3"/>
        </dgm:presLayoutVars>
      </dgm:prSet>
      <dgm:spPr/>
      <dgm:t>
        <a:bodyPr/>
        <a:lstStyle/>
        <a:p>
          <a:endParaRPr lang="en-US"/>
        </a:p>
      </dgm:t>
    </dgm:pt>
    <dgm:pt modelId="{427D1984-0AE5-4A9B-B07F-312DABEBE2C9}" type="pres">
      <dgm:prSet presAssocID="{9F58FE84-04DA-4481-9DE3-C16CED328A79}" presName="hierChild4" presStyleCnt="0"/>
      <dgm:spPr/>
    </dgm:pt>
    <dgm:pt modelId="{589AC3E6-07A9-4EC0-81E5-E26D3BF0742F}" type="pres">
      <dgm:prSet presAssocID="{243969C5-5C79-430A-85F2-4F95D958E766}" presName="Name17" presStyleLbl="parChTrans1D3" presStyleIdx="1" presStyleCnt="2"/>
      <dgm:spPr/>
      <dgm:t>
        <a:bodyPr/>
        <a:lstStyle/>
        <a:p>
          <a:endParaRPr lang="en-US"/>
        </a:p>
      </dgm:t>
    </dgm:pt>
    <dgm:pt modelId="{15D4A582-3743-438C-A9A5-F58E65A5FAA6}" type="pres">
      <dgm:prSet presAssocID="{F1518969-FD56-43FF-8495-E615F5C7A84A}" presName="hierRoot3" presStyleCnt="0"/>
      <dgm:spPr/>
    </dgm:pt>
    <dgm:pt modelId="{2B61B7F2-E85B-4B11-ABA7-0BD23286EEDE}" type="pres">
      <dgm:prSet presAssocID="{F1518969-FD56-43FF-8495-E615F5C7A84A}" presName="composite3" presStyleCnt="0"/>
      <dgm:spPr/>
    </dgm:pt>
    <dgm:pt modelId="{5D573CFA-6ED1-416D-84AD-17E01D29A25B}" type="pres">
      <dgm:prSet presAssocID="{F1518969-FD56-43FF-8495-E615F5C7A84A}" presName="background3" presStyleLbl="node3" presStyleIdx="1" presStyleCnt="2"/>
      <dgm:spPr/>
    </dgm:pt>
    <dgm:pt modelId="{E605A5E1-A6CF-4918-842A-5AF7E0A0105E}" type="pres">
      <dgm:prSet presAssocID="{F1518969-FD56-43FF-8495-E615F5C7A84A}" presName="text3" presStyleLbl="fgAcc3" presStyleIdx="1" presStyleCnt="2">
        <dgm:presLayoutVars>
          <dgm:chPref val="3"/>
        </dgm:presLayoutVars>
      </dgm:prSet>
      <dgm:spPr/>
      <dgm:t>
        <a:bodyPr/>
        <a:lstStyle/>
        <a:p>
          <a:endParaRPr lang="en-US"/>
        </a:p>
      </dgm:t>
    </dgm:pt>
    <dgm:pt modelId="{94802460-14EC-4757-9930-74D0B31B8E10}" type="pres">
      <dgm:prSet presAssocID="{F1518969-FD56-43FF-8495-E615F5C7A84A}" presName="hierChild4" presStyleCnt="0"/>
      <dgm:spPr/>
    </dgm:pt>
  </dgm:ptLst>
  <dgm:cxnLst>
    <dgm:cxn modelId="{0CA75D2E-91E6-469D-8239-2A9D1EEBA308}" type="presOf" srcId="{D8C36ED4-DD6F-4256-A425-8266E00E0C2F}" destId="{4045B3CA-1A15-4756-A4D1-4FB6388AC4D1}" srcOrd="0" destOrd="0" presId="urn:microsoft.com/office/officeart/2005/8/layout/hierarchy1"/>
    <dgm:cxn modelId="{83D5B0D0-E2E2-42D9-883A-61F80C3E4145}" type="presOf" srcId="{859DF16C-BD9D-42CC-8B9A-7A52C52E4755}" destId="{7E2985AC-F556-474E-BABA-696DDBBE1865}" srcOrd="0" destOrd="0" presId="urn:microsoft.com/office/officeart/2005/8/layout/hierarchy1"/>
    <dgm:cxn modelId="{B332E844-6607-4FD0-85FE-2AA599E7A12D}" type="presOf" srcId="{243969C5-5C79-430A-85F2-4F95D958E766}" destId="{589AC3E6-07A9-4EC0-81E5-E26D3BF0742F}" srcOrd="0" destOrd="0" presId="urn:microsoft.com/office/officeart/2005/8/layout/hierarchy1"/>
    <dgm:cxn modelId="{46F2164B-F4A2-41A6-91E4-117E107C31F4}" type="presOf" srcId="{9F58FE84-04DA-4481-9DE3-C16CED328A79}" destId="{93C2BAA6-8BE0-43BC-9B75-8F77A4FB073C}" srcOrd="0" destOrd="0" presId="urn:microsoft.com/office/officeart/2005/8/layout/hierarchy1"/>
    <dgm:cxn modelId="{F124A40F-0717-471D-A8E9-DB1439C3510A}" type="presOf" srcId="{F1518969-FD56-43FF-8495-E615F5C7A84A}" destId="{E605A5E1-A6CF-4918-842A-5AF7E0A0105E}" srcOrd="0" destOrd="0" presId="urn:microsoft.com/office/officeart/2005/8/layout/hierarchy1"/>
    <dgm:cxn modelId="{0C1B195C-B124-46F0-B083-47CD913A2B70}" type="presOf" srcId="{A32F8F72-3F76-46D2-8E72-18DA186913B3}" destId="{AA0387EE-36AE-4120-89B5-A2EE6DBF3187}" srcOrd="0" destOrd="0" presId="urn:microsoft.com/office/officeart/2005/8/layout/hierarchy1"/>
    <dgm:cxn modelId="{CE7EB6A1-23A8-4356-9117-08719C134907}" srcId="{7213D9AE-87A6-4BAD-A6AB-3BF5034A768F}" destId="{9F58FE84-04DA-4481-9DE3-C16CED328A79}" srcOrd="0" destOrd="0" parTransId="{A32F8F72-3F76-46D2-8E72-18DA186913B3}" sibTransId="{409C4875-3AEE-484C-951E-952CD22794A7}"/>
    <dgm:cxn modelId="{153AFEB0-4A72-48AA-A38F-32BFF70C43BC}" srcId="{D8C36ED4-DD6F-4256-A425-8266E00E0C2F}" destId="{7213D9AE-87A6-4BAD-A6AB-3BF5034A768F}" srcOrd="0" destOrd="0" parTransId="{CA208C36-2515-4A2A-B195-225706F8701B}" sibTransId="{C35895C8-257E-4D33-AC90-4E3C2037D664}"/>
    <dgm:cxn modelId="{93668A2F-E27E-461E-8BAE-07DB5AD20368}" srcId="{7213D9AE-87A6-4BAD-A6AB-3BF5034A768F}" destId="{F1518969-FD56-43FF-8495-E615F5C7A84A}" srcOrd="1" destOrd="0" parTransId="{243969C5-5C79-430A-85F2-4F95D958E766}" sibTransId="{F7927D0B-80FF-40D8-AE9B-23FFFEC32E7C}"/>
    <dgm:cxn modelId="{479B94C7-F57C-495D-9E2C-7CBD5458D73B}" srcId="{859DF16C-BD9D-42CC-8B9A-7A52C52E4755}" destId="{D8C36ED4-DD6F-4256-A425-8266E00E0C2F}" srcOrd="0" destOrd="0" parTransId="{B66A9F54-44E8-4F17-8489-81EF80D1E3F7}" sibTransId="{8F5EE754-C000-431E-A154-ED225653EC56}"/>
    <dgm:cxn modelId="{4596B45F-A083-4E2E-8B13-4AB4084541F1}" type="presOf" srcId="{CA208C36-2515-4A2A-B195-225706F8701B}" destId="{3196251F-F230-4C2C-A815-95D3E620C78F}" srcOrd="0" destOrd="0" presId="urn:microsoft.com/office/officeart/2005/8/layout/hierarchy1"/>
    <dgm:cxn modelId="{107E5A93-6CB6-41FD-89A8-C56444242AEF}" type="presOf" srcId="{7213D9AE-87A6-4BAD-A6AB-3BF5034A768F}" destId="{18F57F8C-8B14-47DB-9633-BE56AB0B3CD3}" srcOrd="0" destOrd="0" presId="urn:microsoft.com/office/officeart/2005/8/layout/hierarchy1"/>
    <dgm:cxn modelId="{3D37B66E-C508-4BC2-B89C-4A3BA8F03385}" type="presParOf" srcId="{7E2985AC-F556-474E-BABA-696DDBBE1865}" destId="{5F5237F3-BD6B-4DFE-9456-913260DE7777}" srcOrd="0" destOrd="0" presId="urn:microsoft.com/office/officeart/2005/8/layout/hierarchy1"/>
    <dgm:cxn modelId="{17850F24-5158-4213-9FC5-10621DD82565}" type="presParOf" srcId="{5F5237F3-BD6B-4DFE-9456-913260DE7777}" destId="{E7D8D4FD-880C-420C-B819-50346F1117E0}" srcOrd="0" destOrd="0" presId="urn:microsoft.com/office/officeart/2005/8/layout/hierarchy1"/>
    <dgm:cxn modelId="{4432CF66-6BF0-43AD-B014-A13FA695352D}" type="presParOf" srcId="{E7D8D4FD-880C-420C-B819-50346F1117E0}" destId="{EB8F3195-CCD1-474A-8FC2-62FE85C771B2}" srcOrd="0" destOrd="0" presId="urn:microsoft.com/office/officeart/2005/8/layout/hierarchy1"/>
    <dgm:cxn modelId="{63B66644-4CEC-4BE7-9A7A-F95E363A1D9B}" type="presParOf" srcId="{E7D8D4FD-880C-420C-B819-50346F1117E0}" destId="{4045B3CA-1A15-4756-A4D1-4FB6388AC4D1}" srcOrd="1" destOrd="0" presId="urn:microsoft.com/office/officeart/2005/8/layout/hierarchy1"/>
    <dgm:cxn modelId="{0402D1D1-DF26-4DED-9A62-C11C3B58D093}" type="presParOf" srcId="{5F5237F3-BD6B-4DFE-9456-913260DE7777}" destId="{D5FB8D35-7952-4ED8-AFEE-C1CAE470188F}" srcOrd="1" destOrd="0" presId="urn:microsoft.com/office/officeart/2005/8/layout/hierarchy1"/>
    <dgm:cxn modelId="{1E9F08D7-3A46-4252-848E-0BA558361A62}" type="presParOf" srcId="{D5FB8D35-7952-4ED8-AFEE-C1CAE470188F}" destId="{3196251F-F230-4C2C-A815-95D3E620C78F}" srcOrd="0" destOrd="0" presId="urn:microsoft.com/office/officeart/2005/8/layout/hierarchy1"/>
    <dgm:cxn modelId="{81122C62-9F0F-45E0-8665-7C2B10B1FE4C}" type="presParOf" srcId="{D5FB8D35-7952-4ED8-AFEE-C1CAE470188F}" destId="{2D20E7BA-C78A-43D4-A052-406620421CFA}" srcOrd="1" destOrd="0" presId="urn:microsoft.com/office/officeart/2005/8/layout/hierarchy1"/>
    <dgm:cxn modelId="{752F91DC-7B8E-4D8C-829B-0F30CC1B320E}" type="presParOf" srcId="{2D20E7BA-C78A-43D4-A052-406620421CFA}" destId="{D6C80C5D-C735-4702-B3D6-82EFF54D8046}" srcOrd="0" destOrd="0" presId="urn:microsoft.com/office/officeart/2005/8/layout/hierarchy1"/>
    <dgm:cxn modelId="{E5C757AA-F45C-4019-A395-BD49EC8D725C}" type="presParOf" srcId="{D6C80C5D-C735-4702-B3D6-82EFF54D8046}" destId="{0EDD0C44-F5AA-4837-A13B-B755FA081C99}" srcOrd="0" destOrd="0" presId="urn:microsoft.com/office/officeart/2005/8/layout/hierarchy1"/>
    <dgm:cxn modelId="{79C3DA4A-6ADC-4D41-9E39-08D773446874}" type="presParOf" srcId="{D6C80C5D-C735-4702-B3D6-82EFF54D8046}" destId="{18F57F8C-8B14-47DB-9633-BE56AB0B3CD3}" srcOrd="1" destOrd="0" presId="urn:microsoft.com/office/officeart/2005/8/layout/hierarchy1"/>
    <dgm:cxn modelId="{2B2CD7FC-626A-4A2D-8F8A-7651AE348915}" type="presParOf" srcId="{2D20E7BA-C78A-43D4-A052-406620421CFA}" destId="{F89DBCB1-D2B0-4805-8934-8E856783902B}" srcOrd="1" destOrd="0" presId="urn:microsoft.com/office/officeart/2005/8/layout/hierarchy1"/>
    <dgm:cxn modelId="{497D54E7-7BCE-41FE-9A6F-CD9D49C15C6C}" type="presParOf" srcId="{F89DBCB1-D2B0-4805-8934-8E856783902B}" destId="{AA0387EE-36AE-4120-89B5-A2EE6DBF3187}" srcOrd="0" destOrd="0" presId="urn:microsoft.com/office/officeart/2005/8/layout/hierarchy1"/>
    <dgm:cxn modelId="{8562CA81-0883-44B5-BCBC-54CAF7FABB9B}" type="presParOf" srcId="{F89DBCB1-D2B0-4805-8934-8E856783902B}" destId="{2BB80239-88D5-47A0-B575-B18622A3FB4A}" srcOrd="1" destOrd="0" presId="urn:microsoft.com/office/officeart/2005/8/layout/hierarchy1"/>
    <dgm:cxn modelId="{1BBAB7B6-E583-43E5-8F26-CC7B35A6ACEC}" type="presParOf" srcId="{2BB80239-88D5-47A0-B575-B18622A3FB4A}" destId="{D550B449-06B5-4EC4-B8A8-7EC328C09D37}" srcOrd="0" destOrd="0" presId="urn:microsoft.com/office/officeart/2005/8/layout/hierarchy1"/>
    <dgm:cxn modelId="{FDF949C2-4155-49C9-9735-B5AEBF37125B}" type="presParOf" srcId="{D550B449-06B5-4EC4-B8A8-7EC328C09D37}" destId="{DAC24D7C-2059-4A21-9E1C-2B70741CC7DE}" srcOrd="0" destOrd="0" presId="urn:microsoft.com/office/officeart/2005/8/layout/hierarchy1"/>
    <dgm:cxn modelId="{2E78FD93-C652-4CAE-A337-C058183C0617}" type="presParOf" srcId="{D550B449-06B5-4EC4-B8A8-7EC328C09D37}" destId="{93C2BAA6-8BE0-43BC-9B75-8F77A4FB073C}" srcOrd="1" destOrd="0" presId="urn:microsoft.com/office/officeart/2005/8/layout/hierarchy1"/>
    <dgm:cxn modelId="{894B8FEE-3B20-46A2-8EB4-E71BAB6AEA31}" type="presParOf" srcId="{2BB80239-88D5-47A0-B575-B18622A3FB4A}" destId="{427D1984-0AE5-4A9B-B07F-312DABEBE2C9}" srcOrd="1" destOrd="0" presId="urn:microsoft.com/office/officeart/2005/8/layout/hierarchy1"/>
    <dgm:cxn modelId="{4FA7D498-98A0-4771-9984-5B389F687C0B}" type="presParOf" srcId="{F89DBCB1-D2B0-4805-8934-8E856783902B}" destId="{589AC3E6-07A9-4EC0-81E5-E26D3BF0742F}" srcOrd="2" destOrd="0" presId="urn:microsoft.com/office/officeart/2005/8/layout/hierarchy1"/>
    <dgm:cxn modelId="{2179375D-382F-48C7-960B-A779E84D8DDF}" type="presParOf" srcId="{F89DBCB1-D2B0-4805-8934-8E856783902B}" destId="{15D4A582-3743-438C-A9A5-F58E65A5FAA6}" srcOrd="3" destOrd="0" presId="urn:microsoft.com/office/officeart/2005/8/layout/hierarchy1"/>
    <dgm:cxn modelId="{122EEA37-8DF3-46D6-AD84-7EC1B2240208}" type="presParOf" srcId="{15D4A582-3743-438C-A9A5-F58E65A5FAA6}" destId="{2B61B7F2-E85B-4B11-ABA7-0BD23286EEDE}" srcOrd="0" destOrd="0" presId="urn:microsoft.com/office/officeart/2005/8/layout/hierarchy1"/>
    <dgm:cxn modelId="{159F0FB0-A949-4596-BB41-DE2CC5799D7D}" type="presParOf" srcId="{2B61B7F2-E85B-4B11-ABA7-0BD23286EEDE}" destId="{5D573CFA-6ED1-416D-84AD-17E01D29A25B}" srcOrd="0" destOrd="0" presId="urn:microsoft.com/office/officeart/2005/8/layout/hierarchy1"/>
    <dgm:cxn modelId="{D2BA4DCF-32DF-43D4-8418-77BC54433434}" type="presParOf" srcId="{2B61B7F2-E85B-4B11-ABA7-0BD23286EEDE}" destId="{E605A5E1-A6CF-4918-842A-5AF7E0A0105E}" srcOrd="1" destOrd="0" presId="urn:microsoft.com/office/officeart/2005/8/layout/hierarchy1"/>
    <dgm:cxn modelId="{DE0D6F97-BC4A-485D-A00E-3C4B88B6AF70}" type="presParOf" srcId="{15D4A582-3743-438C-A9A5-F58E65A5FAA6}" destId="{94802460-14EC-4757-9930-74D0B31B8E10}" srcOrd="1" destOrd="0" presId="urn:microsoft.com/office/officeart/2005/8/layout/hierarchy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9AC3E6-07A9-4EC0-81E5-E26D3BF0742F}">
      <dsp:nvSpPr>
        <dsp:cNvPr id="0" name=""/>
        <dsp:cNvSpPr/>
      </dsp:nvSpPr>
      <dsp:spPr>
        <a:xfrm>
          <a:off x="2677499" y="1846586"/>
          <a:ext cx="722701" cy="343940"/>
        </a:xfrm>
        <a:custGeom>
          <a:avLst/>
          <a:gdLst/>
          <a:ahLst/>
          <a:cxnLst/>
          <a:rect l="0" t="0" r="0" b="0"/>
          <a:pathLst>
            <a:path>
              <a:moveTo>
                <a:pt x="0" y="0"/>
              </a:moveTo>
              <a:lnTo>
                <a:pt x="0" y="234385"/>
              </a:lnTo>
              <a:lnTo>
                <a:pt x="722701" y="234385"/>
              </a:lnTo>
              <a:lnTo>
                <a:pt x="722701" y="34394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0387EE-36AE-4120-89B5-A2EE6DBF3187}">
      <dsp:nvSpPr>
        <dsp:cNvPr id="0" name=""/>
        <dsp:cNvSpPr/>
      </dsp:nvSpPr>
      <dsp:spPr>
        <a:xfrm>
          <a:off x="1954797" y="1846586"/>
          <a:ext cx="722701" cy="343940"/>
        </a:xfrm>
        <a:custGeom>
          <a:avLst/>
          <a:gdLst/>
          <a:ahLst/>
          <a:cxnLst/>
          <a:rect l="0" t="0" r="0" b="0"/>
          <a:pathLst>
            <a:path>
              <a:moveTo>
                <a:pt x="722701" y="0"/>
              </a:moveTo>
              <a:lnTo>
                <a:pt x="722701" y="234385"/>
              </a:lnTo>
              <a:lnTo>
                <a:pt x="0" y="234385"/>
              </a:lnTo>
              <a:lnTo>
                <a:pt x="0" y="34394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96251F-F230-4C2C-A815-95D3E620C78F}">
      <dsp:nvSpPr>
        <dsp:cNvPr id="0" name=""/>
        <dsp:cNvSpPr/>
      </dsp:nvSpPr>
      <dsp:spPr>
        <a:xfrm>
          <a:off x="2631779" y="751692"/>
          <a:ext cx="91440" cy="343940"/>
        </a:xfrm>
        <a:custGeom>
          <a:avLst/>
          <a:gdLst/>
          <a:ahLst/>
          <a:cxnLst/>
          <a:rect l="0" t="0" r="0" b="0"/>
          <a:pathLst>
            <a:path>
              <a:moveTo>
                <a:pt x="45720" y="0"/>
              </a:moveTo>
              <a:lnTo>
                <a:pt x="45720" y="3439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8F3195-CCD1-474A-8FC2-62FE85C771B2}">
      <dsp:nvSpPr>
        <dsp:cNvPr id="0" name=""/>
        <dsp:cNvSpPr/>
      </dsp:nvSpPr>
      <dsp:spPr>
        <a:xfrm>
          <a:off x="2086198" y="739"/>
          <a:ext cx="1182603" cy="7509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045B3CA-1A15-4756-A4D1-4FB6388AC4D1}">
      <dsp:nvSpPr>
        <dsp:cNvPr id="0" name=""/>
        <dsp:cNvSpPr/>
      </dsp:nvSpPr>
      <dsp:spPr>
        <a:xfrm>
          <a:off x="2217598" y="125570"/>
          <a:ext cx="1182603" cy="7509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latin typeface="Times New Roman" panose="02020603050405020304" pitchFamily="18" charset="0"/>
              <a:cs typeface="Times New Roman" panose="02020603050405020304" pitchFamily="18" charset="0"/>
            </a:rPr>
            <a:t>Νίκος</a:t>
          </a:r>
          <a:endParaRPr lang="en-US" sz="1200" kern="1200">
            <a:latin typeface="Times New Roman" panose="02020603050405020304" pitchFamily="18" charset="0"/>
            <a:cs typeface="Times New Roman" panose="02020603050405020304" pitchFamily="18" charset="0"/>
          </a:endParaRPr>
        </a:p>
      </dsp:txBody>
      <dsp:txXfrm>
        <a:off x="2239593" y="147565"/>
        <a:ext cx="1138613" cy="706963"/>
      </dsp:txXfrm>
    </dsp:sp>
    <dsp:sp modelId="{0EDD0C44-F5AA-4837-A13B-B755FA081C99}">
      <dsp:nvSpPr>
        <dsp:cNvPr id="0" name=""/>
        <dsp:cNvSpPr/>
      </dsp:nvSpPr>
      <dsp:spPr>
        <a:xfrm>
          <a:off x="2086198" y="1095633"/>
          <a:ext cx="1182603" cy="7509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8F57F8C-8B14-47DB-9633-BE56AB0B3CD3}">
      <dsp:nvSpPr>
        <dsp:cNvPr id="0" name=""/>
        <dsp:cNvSpPr/>
      </dsp:nvSpPr>
      <dsp:spPr>
        <a:xfrm>
          <a:off x="2217598" y="1220463"/>
          <a:ext cx="1182603" cy="7509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latin typeface="Times New Roman" panose="02020603050405020304" pitchFamily="18" charset="0"/>
              <a:cs typeface="Times New Roman" panose="02020603050405020304" pitchFamily="18" charset="0"/>
            </a:rPr>
            <a:t>Άλέκα</a:t>
          </a:r>
          <a:endParaRPr lang="en-US" sz="1200" kern="1200">
            <a:latin typeface="Times New Roman" panose="02020603050405020304" pitchFamily="18" charset="0"/>
            <a:cs typeface="Times New Roman" panose="02020603050405020304" pitchFamily="18" charset="0"/>
          </a:endParaRPr>
        </a:p>
      </dsp:txBody>
      <dsp:txXfrm>
        <a:off x="2239593" y="1242458"/>
        <a:ext cx="1138613" cy="706963"/>
      </dsp:txXfrm>
    </dsp:sp>
    <dsp:sp modelId="{DAC24D7C-2059-4A21-9E1C-2B70741CC7DE}">
      <dsp:nvSpPr>
        <dsp:cNvPr id="0" name=""/>
        <dsp:cNvSpPr/>
      </dsp:nvSpPr>
      <dsp:spPr>
        <a:xfrm>
          <a:off x="1363496" y="2190526"/>
          <a:ext cx="1182603" cy="7509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3C2BAA6-8BE0-43BC-9B75-8F77A4FB073C}">
      <dsp:nvSpPr>
        <dsp:cNvPr id="0" name=""/>
        <dsp:cNvSpPr/>
      </dsp:nvSpPr>
      <dsp:spPr>
        <a:xfrm>
          <a:off x="1494896" y="2315357"/>
          <a:ext cx="1182603" cy="7509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latin typeface="Times New Roman" panose="02020603050405020304" pitchFamily="18" charset="0"/>
              <a:cs typeface="Times New Roman" panose="02020603050405020304" pitchFamily="18" charset="0"/>
            </a:rPr>
            <a:t>Στέργιος</a:t>
          </a:r>
          <a:endParaRPr lang="en-US" sz="1200" kern="1200">
            <a:latin typeface="Times New Roman" panose="02020603050405020304" pitchFamily="18" charset="0"/>
            <a:cs typeface="Times New Roman" panose="02020603050405020304" pitchFamily="18" charset="0"/>
          </a:endParaRPr>
        </a:p>
      </dsp:txBody>
      <dsp:txXfrm>
        <a:off x="1516891" y="2337352"/>
        <a:ext cx="1138613" cy="706963"/>
      </dsp:txXfrm>
    </dsp:sp>
    <dsp:sp modelId="{5D573CFA-6ED1-416D-84AD-17E01D29A25B}">
      <dsp:nvSpPr>
        <dsp:cNvPr id="0" name=""/>
        <dsp:cNvSpPr/>
      </dsp:nvSpPr>
      <dsp:spPr>
        <a:xfrm>
          <a:off x="2808900" y="2190526"/>
          <a:ext cx="1182603" cy="7509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605A5E1-A6CF-4918-842A-5AF7E0A0105E}">
      <dsp:nvSpPr>
        <dsp:cNvPr id="0" name=""/>
        <dsp:cNvSpPr/>
      </dsp:nvSpPr>
      <dsp:spPr>
        <a:xfrm>
          <a:off x="2940300" y="2315357"/>
          <a:ext cx="1182603" cy="7509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kern="1200">
              <a:latin typeface="Times New Roman" panose="02020603050405020304" pitchFamily="18" charset="0"/>
              <a:cs typeface="Times New Roman" panose="02020603050405020304" pitchFamily="18" charset="0"/>
            </a:rPr>
            <a:t>Μαλαματή</a:t>
          </a:r>
          <a:endParaRPr lang="en-US" sz="1200" kern="1200">
            <a:latin typeface="Times New Roman" panose="02020603050405020304" pitchFamily="18" charset="0"/>
            <a:cs typeface="Times New Roman" panose="02020603050405020304" pitchFamily="18" charset="0"/>
          </a:endParaRPr>
        </a:p>
      </dsp:txBody>
      <dsp:txXfrm>
        <a:off x="2962295" y="2337352"/>
        <a:ext cx="1138613" cy="70696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DBF3468B624A1BBAFDC1D251C181D7"/>
        <w:category>
          <w:name w:val="General"/>
          <w:gallery w:val="placeholder"/>
        </w:category>
        <w:types>
          <w:type w:val="bbPlcHdr"/>
        </w:types>
        <w:behaviors>
          <w:behavior w:val="content"/>
        </w:behaviors>
        <w:guid w:val="{DE6BE927-4522-43FB-B0C6-2B76516F3015}"/>
      </w:docPartPr>
      <w:docPartBody>
        <w:p w:rsidR="00034895" w:rsidRDefault="000975FB" w:rsidP="000975FB">
          <w:pPr>
            <w:pStyle w:val="2BDBF3468B624A1BBAFDC1D251C181D7"/>
          </w:pPr>
          <w:r>
            <w:rPr>
              <w:rFonts w:asciiTheme="majorHAnsi" w:eastAsiaTheme="majorEastAsia" w:hAnsiTheme="majorHAnsi" w:cstheme="majorBidi"/>
              <w:sz w:val="40"/>
              <w:szCs w:val="4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FB"/>
    <w:rsid w:val="00034895"/>
    <w:rsid w:val="00075A88"/>
    <w:rsid w:val="000975FB"/>
    <w:rsid w:val="00160E7A"/>
    <w:rsid w:val="00285A9D"/>
    <w:rsid w:val="003A78D6"/>
    <w:rsid w:val="005B0BD6"/>
    <w:rsid w:val="0099056D"/>
    <w:rsid w:val="00BC2FD7"/>
    <w:rsid w:val="00D80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79E106A84574B0D812310F1E14F9634">
    <w:name w:val="279E106A84574B0D812310F1E14F9634"/>
    <w:rsid w:val="000975FB"/>
  </w:style>
  <w:style w:type="paragraph" w:customStyle="1" w:styleId="E4A68B4BB6D54A38867A6E3901116E57">
    <w:name w:val="E4A68B4BB6D54A38867A6E3901116E57"/>
    <w:rsid w:val="000975FB"/>
  </w:style>
  <w:style w:type="paragraph" w:customStyle="1" w:styleId="2BDBF3468B624A1BBAFDC1D251C181D7">
    <w:name w:val="2BDBF3468B624A1BBAFDC1D251C181D7"/>
    <w:rsid w:val="000975FB"/>
  </w:style>
  <w:style w:type="paragraph" w:customStyle="1" w:styleId="9225AF562C664A90808618CDB76BB699">
    <w:name w:val="9225AF562C664A90808618CDB76BB699"/>
    <w:rsid w:val="000975FB"/>
  </w:style>
  <w:style w:type="paragraph" w:customStyle="1" w:styleId="4391B4BD933245CCBBA357EA29EAD824">
    <w:name w:val="4391B4BD933245CCBBA357EA29EAD824"/>
    <w:rsid w:val="000975FB"/>
  </w:style>
  <w:style w:type="paragraph" w:customStyle="1" w:styleId="4F1771DF0D734465A3866B2AB313BF6D">
    <w:name w:val="4F1771DF0D734465A3866B2AB313BF6D"/>
    <w:rsid w:val="000975FB"/>
  </w:style>
  <w:style w:type="paragraph" w:customStyle="1" w:styleId="CD7AB4EE3D6A44F0AEEE7FF010B3B26A">
    <w:name w:val="CD7AB4EE3D6A44F0AEEE7FF010B3B26A"/>
    <w:rsid w:val="00034895"/>
  </w:style>
  <w:style w:type="paragraph" w:customStyle="1" w:styleId="197A3E449CEA43E2B5130A5C99947C43">
    <w:name w:val="197A3E449CEA43E2B5130A5C99947C43"/>
    <w:rsid w:val="00034895"/>
  </w:style>
  <w:style w:type="paragraph" w:customStyle="1" w:styleId="68912D89C0954DA189B2A81A3400E560">
    <w:name w:val="68912D89C0954DA189B2A81A3400E560"/>
    <w:rsid w:val="00034895"/>
  </w:style>
  <w:style w:type="paragraph" w:customStyle="1" w:styleId="B33649ECA0C54C73970CE784B4F208C8">
    <w:name w:val="B33649ECA0C54C73970CE784B4F208C8"/>
    <w:rsid w:val="000348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Μαντζιάρης Νικόλαος Α.Μ.: 4596</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66363C-6890-473F-917C-005BD682A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2045</Words>
  <Characters>11045</Characters>
  <Application>Microsoft Office Word</Application>
  <DocSecurity>0</DocSecurity>
  <Lines>92</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Εργασία 1η</vt:lpstr>
      <vt:lpstr>Εργασια 1η </vt:lpstr>
    </vt:vector>
  </TitlesOfParts>
  <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Εργασία 1η</dc:title>
  <dc:subject>ΠΛΗΡΟΦΟΡΙΚΗ ΚΑΙ ΝΕΕΣ ΤΕΧΧΝΟΛΟΓΙΕΣ ΣΤΗΝ ΕΚΠΑΙΔΕΥΣΗ</dc:subject>
  <dc:creator>Νικόλαος Μαντζιάρης Α.Μ.:4596</dc:creator>
  <cp:lastModifiedBy>ΝΙΚΟΣ ΜΑΝΤΖΙΑΡΗΣ</cp:lastModifiedBy>
  <cp:revision>2</cp:revision>
  <dcterms:created xsi:type="dcterms:W3CDTF">2018-03-26T21:44:00Z</dcterms:created>
  <dcterms:modified xsi:type="dcterms:W3CDTF">2018-03-26T21:44:00Z</dcterms:modified>
</cp:coreProperties>
</file>